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9F01C" w14:textId="77777777" w:rsidR="006E201D" w:rsidRPr="000F684E" w:rsidRDefault="006E201D" w:rsidP="00655002">
      <w:pPr>
        <w:pStyle w:val="Default"/>
        <w:spacing w:line="276" w:lineRule="auto"/>
      </w:pPr>
    </w:p>
    <w:p w14:paraId="2DCD1B45" w14:textId="77777777" w:rsidR="006E201D" w:rsidRPr="00EB1255" w:rsidRDefault="006E201D" w:rsidP="00655002">
      <w:pPr>
        <w:pStyle w:val="Default"/>
        <w:spacing w:line="276" w:lineRule="auto"/>
        <w:rPr>
          <w:sz w:val="72"/>
          <w:szCs w:val="72"/>
          <w:lang w:val="en-US"/>
        </w:rPr>
      </w:pPr>
      <w:r w:rsidRPr="00EB1255">
        <w:rPr>
          <w:lang w:val="en-US"/>
        </w:rPr>
        <w:t xml:space="preserve"> </w:t>
      </w:r>
      <w:r w:rsidRPr="00EB1255">
        <w:rPr>
          <w:b/>
          <w:bCs/>
          <w:sz w:val="72"/>
          <w:szCs w:val="72"/>
          <w:lang w:val="en-US"/>
        </w:rPr>
        <w:t xml:space="preserve">South Korea – Denmark </w:t>
      </w:r>
    </w:p>
    <w:p w14:paraId="309BE947" w14:textId="77777777" w:rsidR="006E201D" w:rsidRPr="00EB1255" w:rsidRDefault="006E201D" w:rsidP="00655002">
      <w:pPr>
        <w:pStyle w:val="Default"/>
        <w:spacing w:line="276" w:lineRule="auto"/>
        <w:rPr>
          <w:sz w:val="32"/>
          <w:szCs w:val="32"/>
          <w:lang w:val="en-US"/>
        </w:rPr>
      </w:pPr>
    </w:p>
    <w:p w14:paraId="68512002" w14:textId="77777777" w:rsidR="006E201D" w:rsidRPr="00EB1255" w:rsidRDefault="006E201D" w:rsidP="00655002">
      <w:pPr>
        <w:pStyle w:val="Default"/>
        <w:spacing w:line="276" w:lineRule="auto"/>
        <w:rPr>
          <w:sz w:val="32"/>
          <w:szCs w:val="32"/>
          <w:lang w:val="en-US"/>
        </w:rPr>
      </w:pPr>
      <w:r w:rsidRPr="00EB1255">
        <w:rPr>
          <w:sz w:val="32"/>
          <w:szCs w:val="32"/>
          <w:lang w:val="en-US"/>
        </w:rPr>
        <w:t xml:space="preserve">Promotional Call for the bilateral collaboration between </w:t>
      </w:r>
    </w:p>
    <w:p w14:paraId="0B45D70E" w14:textId="77777777" w:rsidR="006E201D" w:rsidRPr="00EB1255" w:rsidRDefault="006E201D" w:rsidP="00655002">
      <w:pPr>
        <w:pStyle w:val="Default"/>
        <w:spacing w:line="276" w:lineRule="auto"/>
        <w:rPr>
          <w:b/>
          <w:bCs/>
          <w:sz w:val="32"/>
          <w:szCs w:val="32"/>
          <w:lang w:val="en-US"/>
        </w:rPr>
      </w:pPr>
    </w:p>
    <w:p w14:paraId="1157DDE6" w14:textId="77777777" w:rsidR="000E1ABD" w:rsidRPr="000E1ABD" w:rsidRDefault="000E1ABD" w:rsidP="000E1ABD">
      <w:pPr>
        <w:pStyle w:val="Default"/>
        <w:spacing w:line="276" w:lineRule="auto"/>
        <w:rPr>
          <w:sz w:val="32"/>
          <w:szCs w:val="32"/>
          <w:lang w:val="en-US"/>
        </w:rPr>
      </w:pPr>
      <w:r w:rsidRPr="000E1ABD">
        <w:rPr>
          <w:b/>
          <w:bCs/>
          <w:sz w:val="32"/>
          <w:szCs w:val="32"/>
          <w:lang w:val="en-US"/>
        </w:rPr>
        <w:t>National Research Foundation of Korea</w:t>
      </w:r>
    </w:p>
    <w:p w14:paraId="72E881AA" w14:textId="77777777" w:rsidR="006E201D" w:rsidRPr="000E1ABD" w:rsidRDefault="006E201D" w:rsidP="00655002">
      <w:pPr>
        <w:pStyle w:val="Default"/>
        <w:spacing w:line="276" w:lineRule="auto"/>
        <w:rPr>
          <w:sz w:val="32"/>
          <w:szCs w:val="32"/>
          <w:lang w:val="en-US"/>
        </w:rPr>
      </w:pPr>
    </w:p>
    <w:p w14:paraId="5CC3510A" w14:textId="77777777" w:rsidR="006E201D" w:rsidRPr="00EB1255" w:rsidRDefault="006E201D" w:rsidP="00655002">
      <w:pPr>
        <w:pStyle w:val="Default"/>
        <w:spacing w:line="276" w:lineRule="auto"/>
        <w:rPr>
          <w:sz w:val="32"/>
          <w:szCs w:val="32"/>
          <w:lang w:val="en-US"/>
        </w:rPr>
      </w:pPr>
      <w:proofErr w:type="gramStart"/>
      <w:r w:rsidRPr="00EB1255">
        <w:rPr>
          <w:sz w:val="32"/>
          <w:szCs w:val="32"/>
          <w:lang w:val="en-US"/>
        </w:rPr>
        <w:t>and</w:t>
      </w:r>
      <w:proofErr w:type="gramEnd"/>
      <w:r w:rsidRPr="00EB1255">
        <w:rPr>
          <w:sz w:val="32"/>
          <w:szCs w:val="32"/>
          <w:lang w:val="en-US"/>
        </w:rPr>
        <w:t xml:space="preserve"> </w:t>
      </w:r>
    </w:p>
    <w:p w14:paraId="4C08D741" w14:textId="77777777" w:rsidR="006E201D" w:rsidRPr="00EB1255" w:rsidRDefault="006E201D" w:rsidP="00655002">
      <w:pPr>
        <w:pStyle w:val="Default"/>
        <w:spacing w:line="276" w:lineRule="auto"/>
        <w:rPr>
          <w:b/>
          <w:bCs/>
          <w:sz w:val="32"/>
          <w:szCs w:val="32"/>
          <w:lang w:val="en-US"/>
        </w:rPr>
      </w:pPr>
    </w:p>
    <w:p w14:paraId="0A36C4AA" w14:textId="77777777" w:rsidR="000E1ABD" w:rsidRPr="000E1ABD" w:rsidRDefault="000E1ABD" w:rsidP="000E1ABD">
      <w:pPr>
        <w:pStyle w:val="Default"/>
        <w:spacing w:line="276" w:lineRule="auto"/>
        <w:rPr>
          <w:sz w:val="32"/>
          <w:szCs w:val="32"/>
          <w:lang w:val="en-US"/>
        </w:rPr>
      </w:pPr>
      <w:r w:rsidRPr="000E1ABD">
        <w:rPr>
          <w:b/>
          <w:bCs/>
          <w:sz w:val="32"/>
          <w:szCs w:val="32"/>
          <w:lang w:val="en-US"/>
        </w:rPr>
        <w:t xml:space="preserve">Danish Agency for Science and Higher Education </w:t>
      </w:r>
    </w:p>
    <w:p w14:paraId="72235E62" w14:textId="77777777" w:rsidR="006E201D" w:rsidRPr="00EB1255" w:rsidRDefault="006E201D" w:rsidP="00655002">
      <w:pPr>
        <w:pStyle w:val="Default"/>
        <w:spacing w:line="276" w:lineRule="auto"/>
        <w:rPr>
          <w:sz w:val="32"/>
          <w:szCs w:val="32"/>
          <w:lang w:val="en-US"/>
        </w:rPr>
      </w:pPr>
    </w:p>
    <w:p w14:paraId="51E8D162" w14:textId="7C23E509" w:rsidR="006E201D" w:rsidRPr="000F684E" w:rsidRDefault="006E201D" w:rsidP="00655002">
      <w:pPr>
        <w:pStyle w:val="Default"/>
        <w:spacing w:line="276" w:lineRule="auto"/>
        <w:rPr>
          <w:b/>
          <w:bCs/>
          <w:sz w:val="32"/>
          <w:szCs w:val="32"/>
          <w:lang w:val="en-US"/>
        </w:rPr>
      </w:pPr>
      <w:r w:rsidRPr="000F684E">
        <w:rPr>
          <w:sz w:val="32"/>
          <w:szCs w:val="32"/>
          <w:lang w:val="en-US"/>
        </w:rPr>
        <w:t xml:space="preserve">Deadline for Submission: </w:t>
      </w:r>
      <w:r w:rsidR="00BE3726" w:rsidRPr="00DC1E1D">
        <w:rPr>
          <w:rFonts w:hint="eastAsia"/>
          <w:b/>
          <w:bCs/>
          <w:color w:val="auto"/>
          <w:sz w:val="32"/>
          <w:szCs w:val="32"/>
          <w:lang w:val="en-US" w:eastAsia="ko-KR"/>
        </w:rPr>
        <w:t>13</w:t>
      </w:r>
      <w:r w:rsidR="000F684E" w:rsidRPr="00DC1E1D">
        <w:rPr>
          <w:b/>
          <w:bCs/>
          <w:color w:val="auto"/>
          <w:sz w:val="32"/>
          <w:szCs w:val="32"/>
          <w:lang w:val="en-US"/>
        </w:rPr>
        <w:t xml:space="preserve"> October</w:t>
      </w:r>
      <w:r w:rsidR="00BE3726" w:rsidRPr="00DC1E1D">
        <w:rPr>
          <w:b/>
          <w:bCs/>
          <w:color w:val="auto"/>
          <w:sz w:val="32"/>
          <w:szCs w:val="32"/>
          <w:lang w:val="en-US"/>
        </w:rPr>
        <w:t xml:space="preserve"> </w:t>
      </w:r>
      <w:r w:rsidRPr="00DC1E1D">
        <w:rPr>
          <w:b/>
          <w:bCs/>
          <w:color w:val="auto"/>
          <w:sz w:val="32"/>
          <w:szCs w:val="32"/>
          <w:lang w:val="en-US"/>
        </w:rPr>
        <w:t>2017</w:t>
      </w:r>
    </w:p>
    <w:p w14:paraId="6BB57923" w14:textId="77777777" w:rsidR="006E201D" w:rsidRPr="000F684E" w:rsidRDefault="006E201D" w:rsidP="00655002">
      <w:pPr>
        <w:pStyle w:val="Default"/>
        <w:spacing w:line="276" w:lineRule="auto"/>
        <w:rPr>
          <w:sz w:val="32"/>
          <w:szCs w:val="32"/>
          <w:lang w:val="en-US"/>
        </w:rPr>
      </w:pPr>
    </w:p>
    <w:p w14:paraId="2BF51A12" w14:textId="77777777" w:rsidR="006E201D" w:rsidRPr="00EB1255" w:rsidRDefault="00D6791A" w:rsidP="00655002">
      <w:pPr>
        <w:pStyle w:val="Default"/>
        <w:spacing w:line="276" w:lineRule="auto"/>
        <w:rPr>
          <w:sz w:val="32"/>
          <w:szCs w:val="32"/>
          <w:lang w:val="en-US"/>
        </w:rPr>
      </w:pPr>
      <w:r w:rsidRPr="00EB1255">
        <w:rPr>
          <w:sz w:val="32"/>
          <w:szCs w:val="32"/>
          <w:lang w:val="en-US"/>
        </w:rPr>
        <w:t>Scope of the c</w:t>
      </w:r>
      <w:r w:rsidR="006E201D" w:rsidRPr="00EB1255">
        <w:rPr>
          <w:sz w:val="32"/>
          <w:szCs w:val="32"/>
          <w:lang w:val="en-US"/>
        </w:rPr>
        <w:t xml:space="preserve">all </w:t>
      </w:r>
    </w:p>
    <w:p w14:paraId="74F5DCCF" w14:textId="77777777" w:rsidR="00436344" w:rsidRPr="00EB1255" w:rsidRDefault="00436344" w:rsidP="00436344">
      <w:pPr>
        <w:rPr>
          <w:rFonts w:ascii="Cambria" w:hAnsi="Cambria"/>
          <w:sz w:val="24"/>
          <w:szCs w:val="24"/>
          <w:lang w:val="en-US"/>
        </w:rPr>
      </w:pPr>
    </w:p>
    <w:p w14:paraId="1724DADA" w14:textId="5E143C79" w:rsidR="006E201D" w:rsidRPr="00436344" w:rsidRDefault="004A29F3" w:rsidP="00436344">
      <w:pPr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 xml:space="preserve">The National Research Foundation of Korea (NRF) </w:t>
      </w:r>
      <w:r w:rsidR="00A329B3" w:rsidRPr="00436344">
        <w:rPr>
          <w:rFonts w:ascii="Cambria" w:hAnsi="Cambria"/>
          <w:sz w:val="24"/>
          <w:szCs w:val="24"/>
          <w:lang w:val="en-US"/>
        </w:rPr>
        <w:t xml:space="preserve">and </w:t>
      </w:r>
      <w:r w:rsidRPr="00436344">
        <w:rPr>
          <w:rFonts w:ascii="Cambria" w:hAnsi="Cambria"/>
          <w:sz w:val="24"/>
          <w:szCs w:val="24"/>
          <w:lang w:val="en-US"/>
        </w:rPr>
        <w:t>the Danish Agency for Science and Higher Education (DAFSHE)</w:t>
      </w:r>
      <w:r w:rsidR="00A329B3" w:rsidRPr="00436344">
        <w:rPr>
          <w:rFonts w:ascii="Cambria" w:hAnsi="Cambria"/>
          <w:sz w:val="24"/>
          <w:szCs w:val="24"/>
          <w:lang w:val="en-US"/>
        </w:rPr>
        <w:t xml:space="preserve"> are announcing a c</w:t>
      </w:r>
      <w:r w:rsidR="006E201D" w:rsidRPr="00436344">
        <w:rPr>
          <w:rFonts w:ascii="Cambria" w:hAnsi="Cambria"/>
          <w:sz w:val="24"/>
          <w:szCs w:val="24"/>
          <w:lang w:val="en-US"/>
        </w:rPr>
        <w:t xml:space="preserve">all for mobility </w:t>
      </w:r>
      <w:r w:rsidRPr="00436344">
        <w:rPr>
          <w:rFonts w:ascii="Cambria" w:hAnsi="Cambria"/>
          <w:sz w:val="24"/>
          <w:szCs w:val="24"/>
          <w:lang w:val="en-US"/>
        </w:rPr>
        <w:t xml:space="preserve">and network activities </w:t>
      </w:r>
      <w:r w:rsidR="006E201D" w:rsidRPr="00436344">
        <w:rPr>
          <w:rFonts w:ascii="Cambria" w:hAnsi="Cambria"/>
          <w:sz w:val="24"/>
          <w:szCs w:val="24"/>
          <w:lang w:val="en-US"/>
        </w:rPr>
        <w:t xml:space="preserve">for public </w:t>
      </w:r>
      <w:r w:rsidR="006E201D" w:rsidRPr="003E2DBF">
        <w:rPr>
          <w:rFonts w:ascii="Cambria" w:hAnsi="Cambria"/>
          <w:sz w:val="24"/>
          <w:szCs w:val="24"/>
          <w:lang w:val="en-US"/>
        </w:rPr>
        <w:t xml:space="preserve">and private </w:t>
      </w:r>
      <w:r w:rsidR="006E201D" w:rsidRPr="00436344">
        <w:rPr>
          <w:rFonts w:ascii="Cambria" w:hAnsi="Cambria"/>
          <w:sz w:val="24"/>
          <w:szCs w:val="24"/>
          <w:lang w:val="en-US"/>
        </w:rPr>
        <w:t xml:space="preserve">researchers. </w:t>
      </w:r>
      <w:r w:rsidR="006E201D" w:rsidRPr="00436344">
        <w:rPr>
          <w:rFonts w:ascii="Cambria" w:hAnsi="Cambria"/>
          <w:bCs/>
          <w:sz w:val="24"/>
          <w:szCs w:val="24"/>
          <w:lang w:val="en-US"/>
        </w:rPr>
        <w:t xml:space="preserve">The call will </w:t>
      </w:r>
      <w:r w:rsidR="00E06E60">
        <w:rPr>
          <w:rFonts w:ascii="Cambria" w:hAnsi="Cambria"/>
          <w:bCs/>
          <w:sz w:val="24"/>
          <w:szCs w:val="24"/>
          <w:lang w:val="en-US"/>
        </w:rPr>
        <w:t>support</w:t>
      </w:r>
      <w:r w:rsidR="006E201D" w:rsidRPr="00436344">
        <w:rPr>
          <w:rFonts w:ascii="Cambria" w:hAnsi="Cambria"/>
          <w:bCs/>
          <w:sz w:val="24"/>
          <w:szCs w:val="24"/>
          <w:lang w:val="en-US"/>
        </w:rPr>
        <w:t xml:space="preserve"> expenses </w:t>
      </w:r>
      <w:r w:rsidR="00655002" w:rsidRPr="00436344">
        <w:rPr>
          <w:rFonts w:ascii="Cambria" w:hAnsi="Cambria"/>
          <w:bCs/>
          <w:sz w:val="24"/>
          <w:szCs w:val="24"/>
          <w:lang w:val="en-US"/>
        </w:rPr>
        <w:t xml:space="preserve">for mobility and network activities </w:t>
      </w:r>
      <w:r w:rsidR="006E201D" w:rsidRPr="00436344">
        <w:rPr>
          <w:rFonts w:ascii="Cambria" w:hAnsi="Cambria"/>
          <w:bCs/>
          <w:sz w:val="24"/>
          <w:szCs w:val="24"/>
          <w:lang w:val="en-US"/>
        </w:rPr>
        <w:t xml:space="preserve">between </w:t>
      </w:r>
      <w:r w:rsidR="000F684E" w:rsidRPr="00436344">
        <w:rPr>
          <w:rFonts w:ascii="Cambria" w:hAnsi="Cambria"/>
          <w:bCs/>
          <w:sz w:val="24"/>
          <w:szCs w:val="24"/>
          <w:lang w:val="en-US"/>
        </w:rPr>
        <w:t>researchers</w:t>
      </w:r>
      <w:r w:rsidR="006E201D" w:rsidRPr="00436344">
        <w:rPr>
          <w:rFonts w:ascii="Cambria" w:hAnsi="Cambria"/>
          <w:bCs/>
          <w:sz w:val="24"/>
          <w:szCs w:val="24"/>
          <w:lang w:val="en-US"/>
        </w:rPr>
        <w:t xml:space="preserve"> in the two countries</w:t>
      </w:r>
      <w:r w:rsidR="006E201D" w:rsidRPr="00436344">
        <w:rPr>
          <w:rFonts w:ascii="Cambria" w:hAnsi="Cambria"/>
          <w:sz w:val="24"/>
          <w:szCs w:val="24"/>
          <w:lang w:val="en-US"/>
        </w:rPr>
        <w:t xml:space="preserve">. </w:t>
      </w:r>
    </w:p>
    <w:p w14:paraId="7BEC952A" w14:textId="44E8EC62" w:rsidR="006E201D" w:rsidRPr="00436344" w:rsidRDefault="006E201D" w:rsidP="00436344">
      <w:pPr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NRF will provide funding for applicants</w:t>
      </w:r>
      <w:r w:rsidR="00DC1E1D">
        <w:rPr>
          <w:rFonts w:ascii="Cambria" w:hAnsi="Cambria"/>
          <w:sz w:val="24"/>
          <w:szCs w:val="24"/>
          <w:lang w:val="en-US"/>
        </w:rPr>
        <w:t xml:space="preserve"> from Korea</w:t>
      </w:r>
      <w:r w:rsidRPr="00436344">
        <w:rPr>
          <w:rFonts w:ascii="Cambria" w:hAnsi="Cambria"/>
          <w:sz w:val="24"/>
          <w:szCs w:val="24"/>
          <w:lang w:val="en-US"/>
        </w:rPr>
        <w:t xml:space="preserve"> and </w:t>
      </w:r>
      <w:proofErr w:type="spellStart"/>
      <w:r w:rsidRPr="00436344">
        <w:rPr>
          <w:rFonts w:ascii="Cambria" w:hAnsi="Cambria"/>
          <w:sz w:val="24"/>
          <w:szCs w:val="24"/>
          <w:lang w:val="en-US"/>
        </w:rPr>
        <w:t>DAFSHE</w:t>
      </w:r>
      <w:proofErr w:type="spellEnd"/>
      <w:r w:rsidRPr="00436344">
        <w:rPr>
          <w:rFonts w:ascii="Cambria" w:hAnsi="Cambria"/>
          <w:sz w:val="24"/>
          <w:szCs w:val="24"/>
          <w:lang w:val="en-US"/>
        </w:rPr>
        <w:t xml:space="preserve"> will provide funding for applicants</w:t>
      </w:r>
      <w:r w:rsidR="00DC1E1D">
        <w:rPr>
          <w:rFonts w:ascii="Cambria" w:hAnsi="Cambria"/>
          <w:sz w:val="24"/>
          <w:szCs w:val="24"/>
          <w:lang w:val="en-US"/>
        </w:rPr>
        <w:t xml:space="preserve"> from Denmark</w:t>
      </w:r>
      <w:r w:rsidR="00655002" w:rsidRPr="00436344">
        <w:rPr>
          <w:rFonts w:ascii="Cambria" w:hAnsi="Cambria"/>
          <w:sz w:val="24"/>
          <w:szCs w:val="24"/>
          <w:lang w:val="en-US"/>
        </w:rPr>
        <w:t>. Applicants from both sides are encouraged to</w:t>
      </w:r>
      <w:r w:rsidRPr="00436344">
        <w:rPr>
          <w:rFonts w:ascii="Cambria" w:hAnsi="Cambria"/>
          <w:sz w:val="24"/>
          <w:szCs w:val="24"/>
          <w:lang w:val="en-US"/>
        </w:rPr>
        <w:t xml:space="preserve"> make coordinated applications supporting </w:t>
      </w:r>
      <w:r w:rsidR="000E1ABD">
        <w:rPr>
          <w:rFonts w:ascii="Cambria" w:hAnsi="Cambria"/>
          <w:sz w:val="24"/>
          <w:szCs w:val="24"/>
          <w:lang w:val="en-US"/>
        </w:rPr>
        <w:t>joint</w:t>
      </w:r>
      <w:r w:rsidRPr="00436344">
        <w:rPr>
          <w:rFonts w:ascii="Cambria" w:hAnsi="Cambria"/>
          <w:sz w:val="24"/>
          <w:szCs w:val="24"/>
          <w:lang w:val="en-US"/>
        </w:rPr>
        <w:t xml:space="preserve"> activities. </w:t>
      </w:r>
    </w:p>
    <w:p w14:paraId="3E236066" w14:textId="62DA5205" w:rsidR="006E201D" w:rsidRPr="00436344" w:rsidRDefault="00655002" w:rsidP="00436344">
      <w:pPr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P</w:t>
      </w:r>
      <w:r w:rsidR="006E201D" w:rsidRPr="00436344">
        <w:rPr>
          <w:rFonts w:ascii="Cambria" w:hAnsi="Cambria"/>
          <w:sz w:val="24"/>
          <w:szCs w:val="24"/>
          <w:lang w:val="en-US"/>
        </w:rPr>
        <w:t xml:space="preserve">roposals within all </w:t>
      </w:r>
      <w:r w:rsidR="00BE3726" w:rsidRPr="00A909C5">
        <w:rPr>
          <w:rFonts w:ascii="Cambria" w:hAnsi="Cambria" w:hint="eastAsia"/>
          <w:sz w:val="24"/>
          <w:szCs w:val="24"/>
          <w:lang w:val="en-US" w:eastAsia="ko-KR"/>
        </w:rPr>
        <w:t xml:space="preserve">S&amp;T </w:t>
      </w:r>
      <w:r w:rsidR="006E201D" w:rsidRPr="00436344">
        <w:rPr>
          <w:rFonts w:ascii="Cambria" w:hAnsi="Cambria"/>
          <w:sz w:val="24"/>
          <w:szCs w:val="24"/>
          <w:lang w:val="en-US"/>
        </w:rPr>
        <w:t xml:space="preserve">research fields are welcomed. </w:t>
      </w:r>
    </w:p>
    <w:p w14:paraId="6E35F182" w14:textId="77777777" w:rsidR="006E201D" w:rsidRPr="00436344" w:rsidRDefault="006E201D" w:rsidP="00655002">
      <w:pPr>
        <w:pStyle w:val="Default"/>
        <w:spacing w:line="276" w:lineRule="auto"/>
        <w:rPr>
          <w:rFonts w:asciiTheme="majorHAnsi" w:hAnsiTheme="majorHAnsi" w:cs="Times New Roman"/>
          <w:lang w:val="en-US"/>
        </w:rPr>
      </w:pPr>
    </w:p>
    <w:p w14:paraId="267EFADE" w14:textId="77777777" w:rsidR="00655002" w:rsidRPr="00EB1255" w:rsidRDefault="00A329B3" w:rsidP="00655002">
      <w:pPr>
        <w:pStyle w:val="Default"/>
        <w:spacing w:line="276" w:lineRule="auto"/>
        <w:rPr>
          <w:rFonts w:asciiTheme="majorHAnsi" w:hAnsiTheme="majorHAnsi" w:cs="Times New Roman"/>
          <w:sz w:val="32"/>
          <w:szCs w:val="32"/>
          <w:lang w:val="en-US"/>
        </w:rPr>
      </w:pPr>
      <w:r w:rsidRPr="00EB1255">
        <w:rPr>
          <w:rFonts w:asciiTheme="majorHAnsi" w:hAnsiTheme="majorHAnsi" w:cs="Times New Roman"/>
          <w:sz w:val="32"/>
          <w:szCs w:val="32"/>
          <w:lang w:val="en-US"/>
        </w:rPr>
        <w:t>Who can apply for and receive funding</w:t>
      </w:r>
    </w:p>
    <w:p w14:paraId="706AED30" w14:textId="77777777" w:rsidR="000F684E" w:rsidRPr="00EB1255" w:rsidRDefault="000F684E" w:rsidP="00655002">
      <w:pPr>
        <w:pStyle w:val="Default"/>
        <w:spacing w:line="276" w:lineRule="auto"/>
        <w:rPr>
          <w:rFonts w:ascii="Times New Roman" w:hAnsi="Times New Roman" w:cs="Times New Roman"/>
          <w:sz w:val="23"/>
          <w:szCs w:val="23"/>
          <w:lang w:val="en-US"/>
        </w:rPr>
      </w:pPr>
    </w:p>
    <w:p w14:paraId="511A42C6" w14:textId="77777777" w:rsidR="000F684E" w:rsidRPr="00436344" w:rsidRDefault="000F684E" w:rsidP="00655002">
      <w:pPr>
        <w:pStyle w:val="Default"/>
        <w:spacing w:line="276" w:lineRule="auto"/>
        <w:rPr>
          <w:rFonts w:cs="Times New Roman"/>
          <w:b/>
          <w:lang w:val="en-US"/>
        </w:rPr>
      </w:pPr>
      <w:r w:rsidRPr="00436344">
        <w:rPr>
          <w:rFonts w:cs="Times New Roman"/>
          <w:b/>
          <w:lang w:val="en-US"/>
        </w:rPr>
        <w:t xml:space="preserve">Denmark: </w:t>
      </w:r>
    </w:p>
    <w:p w14:paraId="778074FA" w14:textId="77777777" w:rsidR="000F684E" w:rsidRPr="00436344" w:rsidRDefault="000F684E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16148CDD" w14:textId="68EC8DC3" w:rsidR="000F684E" w:rsidRPr="00436344" w:rsidRDefault="00E06E60" w:rsidP="000F684E">
      <w:pPr>
        <w:pStyle w:val="Default"/>
        <w:spacing w:line="276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A) Recognis</w:t>
      </w:r>
      <w:r w:rsidR="000F684E" w:rsidRPr="00436344">
        <w:rPr>
          <w:rFonts w:cs="Times New Roman"/>
          <w:lang w:val="en-US"/>
        </w:rPr>
        <w:t xml:space="preserve">ed scientists employed at Danish universities and research institutions and B) recognized scientists and research experts employed at </w:t>
      </w:r>
      <w:r w:rsidR="000F684E" w:rsidRPr="00BE3726">
        <w:rPr>
          <w:rFonts w:cs="Times New Roman"/>
          <w:color w:val="auto"/>
          <w:lang w:val="en-US"/>
        </w:rPr>
        <w:t xml:space="preserve">R&amp;D </w:t>
      </w:r>
      <w:r w:rsidR="000F684E" w:rsidRPr="003E2DBF">
        <w:rPr>
          <w:rFonts w:cs="Times New Roman"/>
          <w:color w:val="auto"/>
          <w:lang w:val="en-US"/>
        </w:rPr>
        <w:t xml:space="preserve">intensive companies </w:t>
      </w:r>
      <w:r w:rsidR="000F684E" w:rsidRPr="00436344">
        <w:rPr>
          <w:rFonts w:cs="Times New Roman"/>
          <w:lang w:val="en-US"/>
        </w:rPr>
        <w:t xml:space="preserve">and GTS Institutes in Denmark. </w:t>
      </w:r>
    </w:p>
    <w:p w14:paraId="2D6CBF72" w14:textId="77777777" w:rsidR="000F684E" w:rsidRPr="00436344" w:rsidRDefault="000F684E" w:rsidP="000F684E">
      <w:pPr>
        <w:pStyle w:val="Default"/>
        <w:spacing w:line="276" w:lineRule="auto"/>
        <w:rPr>
          <w:rFonts w:cs="Times New Roman"/>
          <w:lang w:val="en-US"/>
        </w:rPr>
      </w:pPr>
    </w:p>
    <w:p w14:paraId="3FF944FE" w14:textId="5F100E31" w:rsidR="000F684E" w:rsidRPr="00436344" w:rsidRDefault="000F684E" w:rsidP="000F684E">
      <w:pPr>
        <w:pStyle w:val="Default"/>
        <w:spacing w:line="276" w:lineRule="auto"/>
        <w:rPr>
          <w:rFonts w:cs="Times New Roman"/>
          <w:lang w:val="en-US"/>
        </w:rPr>
      </w:pPr>
      <w:r w:rsidRPr="00436344">
        <w:rPr>
          <w:rFonts w:cs="Times New Roman"/>
          <w:lang w:val="en-US"/>
        </w:rPr>
        <w:lastRenderedPageBreak/>
        <w:t xml:space="preserve">The concept </w:t>
      </w:r>
      <w:r w:rsidRPr="00436344">
        <w:rPr>
          <w:rFonts w:cs="Times New Roman"/>
          <w:u w:val="single"/>
          <w:lang w:val="en-US"/>
        </w:rPr>
        <w:t>“recogni</w:t>
      </w:r>
      <w:r w:rsidR="00444AF1">
        <w:rPr>
          <w:rFonts w:cs="Times New Roman"/>
          <w:u w:val="single"/>
          <w:lang w:val="en-US"/>
        </w:rPr>
        <w:t>s</w:t>
      </w:r>
      <w:r w:rsidRPr="00436344">
        <w:rPr>
          <w:rFonts w:cs="Times New Roman"/>
          <w:u w:val="single"/>
          <w:lang w:val="en-US"/>
        </w:rPr>
        <w:t>ed scientists”</w:t>
      </w:r>
      <w:r w:rsidRPr="00436344">
        <w:rPr>
          <w:rFonts w:cs="Times New Roman"/>
          <w:lang w:val="en-US"/>
        </w:rPr>
        <w:t xml:space="preserve"> is defined as follows: Persons who have engaged in active scientific research for a number of years, and who possess academic qualifications at a level corresponding to those of at least an associate professor or a senior scientist. </w:t>
      </w:r>
    </w:p>
    <w:p w14:paraId="58D8902D" w14:textId="77777777" w:rsidR="000F684E" w:rsidRPr="00436344" w:rsidRDefault="000F684E" w:rsidP="000F684E">
      <w:pPr>
        <w:pStyle w:val="Default"/>
        <w:spacing w:line="276" w:lineRule="auto"/>
        <w:rPr>
          <w:rFonts w:cs="Times New Roman"/>
          <w:lang w:val="en-US"/>
        </w:rPr>
      </w:pPr>
    </w:p>
    <w:p w14:paraId="071FE844" w14:textId="7231069E" w:rsidR="000F684E" w:rsidRDefault="000F684E" w:rsidP="000F684E">
      <w:pPr>
        <w:pStyle w:val="Default"/>
        <w:spacing w:line="276" w:lineRule="auto"/>
        <w:rPr>
          <w:rFonts w:cs="Times New Roman"/>
          <w:lang w:val="en-US" w:eastAsia="ko-KR"/>
        </w:rPr>
      </w:pPr>
      <w:r w:rsidRPr="00436344">
        <w:rPr>
          <w:rFonts w:cs="Times New Roman"/>
          <w:lang w:val="en-US"/>
        </w:rPr>
        <w:t xml:space="preserve">The concept </w:t>
      </w:r>
      <w:r w:rsidRPr="00436344">
        <w:rPr>
          <w:rFonts w:cs="Times New Roman"/>
          <w:u w:val="single"/>
          <w:lang w:val="en-US"/>
        </w:rPr>
        <w:t>“research expert”</w:t>
      </w:r>
      <w:r w:rsidRPr="00436344">
        <w:rPr>
          <w:rFonts w:cs="Times New Roman"/>
          <w:lang w:val="en-US"/>
        </w:rPr>
        <w:t xml:space="preserve"> is de</w:t>
      </w:r>
      <w:r w:rsidR="00E06E60">
        <w:rPr>
          <w:rFonts w:cs="Times New Roman"/>
          <w:lang w:val="en-US"/>
        </w:rPr>
        <w:t>fined as follows: Persons at</w:t>
      </w:r>
      <w:r w:rsidRPr="00436344">
        <w:rPr>
          <w:rFonts w:cs="Times New Roman"/>
          <w:lang w:val="en-US"/>
        </w:rPr>
        <w:t xml:space="preserve"> PhD level who possess either knowledge of or experience with the performance of research tasks for a number of years at a national or an international level, or who have undertaken in-depth research administration, research management, research dissemination or research policy work for an institution, organisation </w:t>
      </w:r>
      <w:r w:rsidRPr="003E2DBF">
        <w:rPr>
          <w:rFonts w:cs="Times New Roman"/>
          <w:color w:val="auto"/>
          <w:lang w:val="en-US"/>
        </w:rPr>
        <w:t>or company</w:t>
      </w:r>
      <w:r w:rsidRPr="00436344">
        <w:rPr>
          <w:rFonts w:cs="Times New Roman"/>
          <w:lang w:val="en-US"/>
        </w:rPr>
        <w:t xml:space="preserve">. </w:t>
      </w:r>
    </w:p>
    <w:p w14:paraId="573A179B" w14:textId="77777777" w:rsidR="00BE3726" w:rsidRDefault="00BE3726" w:rsidP="000F684E">
      <w:pPr>
        <w:pStyle w:val="Default"/>
        <w:spacing w:line="276" w:lineRule="auto"/>
        <w:rPr>
          <w:rFonts w:cs="Times New Roman"/>
          <w:lang w:val="en-US" w:eastAsia="ko-KR"/>
        </w:rPr>
      </w:pPr>
    </w:p>
    <w:p w14:paraId="5B5DCF3C" w14:textId="20041F9D" w:rsidR="00BE3726" w:rsidRPr="00444AF1" w:rsidRDefault="00BE3726" w:rsidP="00BE3726">
      <w:pPr>
        <w:pStyle w:val="Default"/>
        <w:spacing w:line="276" w:lineRule="auto"/>
        <w:rPr>
          <w:rFonts w:cs="Times New Roman"/>
          <w:b/>
          <w:color w:val="auto"/>
          <w:lang w:val="en-US"/>
        </w:rPr>
      </w:pPr>
      <w:r w:rsidRPr="00444AF1">
        <w:rPr>
          <w:rFonts w:cs="Times New Roman" w:hint="eastAsia"/>
          <w:b/>
          <w:color w:val="auto"/>
          <w:lang w:val="en-US" w:eastAsia="ko-KR"/>
        </w:rPr>
        <w:t>Korea</w:t>
      </w:r>
      <w:r w:rsidRPr="00444AF1">
        <w:rPr>
          <w:rFonts w:cs="Times New Roman"/>
          <w:b/>
          <w:color w:val="auto"/>
          <w:lang w:val="en-US"/>
        </w:rPr>
        <w:t xml:space="preserve">: </w:t>
      </w:r>
    </w:p>
    <w:p w14:paraId="38E40996" w14:textId="77777777" w:rsidR="00BE3726" w:rsidRPr="00444AF1" w:rsidRDefault="00BE3726" w:rsidP="00BE3726">
      <w:pPr>
        <w:pStyle w:val="Default"/>
        <w:spacing w:line="276" w:lineRule="auto"/>
        <w:rPr>
          <w:rFonts w:cs="Times New Roman"/>
          <w:color w:val="auto"/>
          <w:lang w:val="en-US"/>
        </w:rPr>
      </w:pPr>
    </w:p>
    <w:p w14:paraId="6AA87357" w14:textId="70F77782" w:rsidR="00BE3726" w:rsidRPr="00444AF1" w:rsidRDefault="00336CB6" w:rsidP="000F684E">
      <w:pPr>
        <w:pStyle w:val="Default"/>
        <w:spacing w:line="276" w:lineRule="auto"/>
        <w:rPr>
          <w:rFonts w:cs="Times New Roman"/>
          <w:color w:val="auto"/>
          <w:lang w:val="en-US" w:eastAsia="ko-KR"/>
        </w:rPr>
      </w:pPr>
      <w:proofErr w:type="gramStart"/>
      <w:r w:rsidRPr="00444AF1">
        <w:rPr>
          <w:rFonts w:cs="Times New Roman" w:hint="eastAsia"/>
          <w:color w:val="auto"/>
          <w:lang w:val="en-US" w:eastAsia="ko-KR"/>
        </w:rPr>
        <w:t>Recogni</w:t>
      </w:r>
      <w:r w:rsidR="00E06E60">
        <w:rPr>
          <w:rFonts w:cs="Times New Roman"/>
          <w:color w:val="auto"/>
          <w:lang w:val="en-US" w:eastAsia="ko-KR"/>
        </w:rPr>
        <w:t>s</w:t>
      </w:r>
      <w:r w:rsidRPr="00444AF1">
        <w:rPr>
          <w:rFonts w:cs="Times New Roman" w:hint="eastAsia"/>
          <w:color w:val="auto"/>
          <w:lang w:val="en-US" w:eastAsia="ko-KR"/>
        </w:rPr>
        <w:t>ed r</w:t>
      </w:r>
      <w:r w:rsidR="00BE3726" w:rsidRPr="00444AF1">
        <w:rPr>
          <w:rFonts w:cs="Times New Roman" w:hint="eastAsia"/>
          <w:color w:val="auto"/>
          <w:lang w:val="en-US" w:eastAsia="ko-KR"/>
        </w:rPr>
        <w:t xml:space="preserve">esearchers </w:t>
      </w:r>
      <w:r w:rsidRPr="00444AF1">
        <w:rPr>
          <w:rFonts w:cs="Times New Roman" w:hint="eastAsia"/>
          <w:color w:val="auto"/>
          <w:lang w:val="en-US" w:eastAsia="ko-KR"/>
        </w:rPr>
        <w:t xml:space="preserve">at Korean institute/organisation </w:t>
      </w:r>
      <w:r w:rsidR="00BE3726" w:rsidRPr="00444AF1">
        <w:rPr>
          <w:rFonts w:cs="Times New Roman" w:hint="eastAsia"/>
          <w:color w:val="auto"/>
          <w:lang w:val="en-US" w:eastAsia="ko-KR"/>
        </w:rPr>
        <w:t xml:space="preserve">eligible under Article </w:t>
      </w:r>
      <w:r w:rsidRPr="00444AF1">
        <w:rPr>
          <w:rFonts w:cs="Times New Roman" w:hint="eastAsia"/>
          <w:color w:val="auto"/>
          <w:lang w:val="en-US" w:eastAsia="ko-KR"/>
        </w:rPr>
        <w:t>14</w:t>
      </w:r>
      <w:r w:rsidR="00BE3726" w:rsidRPr="00444AF1">
        <w:rPr>
          <w:rFonts w:cs="Times New Roman" w:hint="eastAsia"/>
          <w:color w:val="auto"/>
          <w:lang w:val="en-US" w:eastAsia="ko-KR"/>
        </w:rPr>
        <w:t xml:space="preserve">, Section </w:t>
      </w:r>
      <w:r w:rsidRPr="00444AF1">
        <w:rPr>
          <w:rFonts w:cs="Times New Roman" w:hint="eastAsia"/>
          <w:color w:val="auto"/>
          <w:lang w:val="en-US" w:eastAsia="ko-KR"/>
        </w:rPr>
        <w:t>1</w:t>
      </w:r>
      <w:r w:rsidR="00BE3726" w:rsidRPr="00444AF1">
        <w:rPr>
          <w:rFonts w:cs="Times New Roman" w:hint="eastAsia"/>
          <w:color w:val="auto"/>
          <w:lang w:val="en-US" w:eastAsia="ko-KR"/>
        </w:rPr>
        <w:t xml:space="preserve"> of </w:t>
      </w:r>
      <w:r w:rsidRPr="00444AF1">
        <w:rPr>
          <w:rFonts w:cs="Times New Roman" w:hint="eastAsia"/>
          <w:color w:val="auto"/>
          <w:lang w:val="en-US" w:eastAsia="ko-KR"/>
        </w:rPr>
        <w:t>Basic Sciences Promotion Act</w:t>
      </w:r>
      <w:r w:rsidR="00C41BE4" w:rsidRPr="00444AF1">
        <w:rPr>
          <w:rFonts w:cs="Times New Roman" w:hint="eastAsia"/>
          <w:color w:val="auto"/>
          <w:lang w:val="en-US" w:eastAsia="ko-KR"/>
        </w:rPr>
        <w:t>.</w:t>
      </w:r>
      <w:proofErr w:type="gramEnd"/>
    </w:p>
    <w:p w14:paraId="6215E93E" w14:textId="5DD7C74B" w:rsidR="00960131" w:rsidRPr="00444AF1" w:rsidRDefault="00960131" w:rsidP="000F684E">
      <w:pPr>
        <w:pStyle w:val="Default"/>
        <w:spacing w:line="276" w:lineRule="auto"/>
        <w:rPr>
          <w:rFonts w:cs="Times New Roman"/>
          <w:color w:val="auto"/>
          <w:lang w:val="en-US" w:eastAsia="ko-KR"/>
        </w:rPr>
      </w:pPr>
      <w:r w:rsidRPr="00444AF1">
        <w:rPr>
          <w:rFonts w:cs="Times New Roman" w:hint="eastAsia"/>
          <w:color w:val="auto"/>
          <w:lang w:val="en-US" w:eastAsia="ko-KR"/>
        </w:rPr>
        <w:t xml:space="preserve">Companies </w:t>
      </w:r>
      <w:r w:rsidR="004E6C65" w:rsidRPr="00444AF1">
        <w:rPr>
          <w:rFonts w:cs="Times New Roman" w:hint="eastAsia"/>
          <w:color w:val="auto"/>
          <w:lang w:val="en-US" w:eastAsia="ko-KR"/>
        </w:rPr>
        <w:t xml:space="preserve">in Korea are not eligible to </w:t>
      </w:r>
      <w:r w:rsidR="00444AF1">
        <w:rPr>
          <w:rFonts w:cs="Times New Roman"/>
          <w:color w:val="auto"/>
          <w:lang w:val="en-US" w:eastAsia="ko-KR"/>
        </w:rPr>
        <w:t xml:space="preserve">receive </w:t>
      </w:r>
      <w:r w:rsidR="004E6C65" w:rsidRPr="00444AF1">
        <w:rPr>
          <w:rFonts w:cs="Times New Roman" w:hint="eastAsia"/>
          <w:color w:val="auto"/>
          <w:lang w:val="en-US" w:eastAsia="ko-KR"/>
        </w:rPr>
        <w:t>fund</w:t>
      </w:r>
      <w:r w:rsidR="00444AF1">
        <w:rPr>
          <w:rFonts w:cs="Times New Roman"/>
          <w:color w:val="auto"/>
          <w:lang w:val="en-US" w:eastAsia="ko-KR"/>
        </w:rPr>
        <w:t>ing</w:t>
      </w:r>
      <w:r w:rsidR="004E6C65" w:rsidRPr="00444AF1">
        <w:rPr>
          <w:rFonts w:cs="Times New Roman" w:hint="eastAsia"/>
          <w:color w:val="auto"/>
          <w:lang w:val="en-US" w:eastAsia="ko-KR"/>
        </w:rPr>
        <w:t xml:space="preserve"> from this program.</w:t>
      </w:r>
    </w:p>
    <w:p w14:paraId="6E1E2AFA" w14:textId="77777777" w:rsidR="00A329B3" w:rsidRPr="000F684E" w:rsidRDefault="00A329B3" w:rsidP="00655002">
      <w:pPr>
        <w:pStyle w:val="Default"/>
        <w:spacing w:line="276" w:lineRule="auto"/>
        <w:rPr>
          <w:sz w:val="32"/>
          <w:szCs w:val="32"/>
          <w:lang w:val="en-US"/>
        </w:rPr>
      </w:pPr>
    </w:p>
    <w:p w14:paraId="1663B474" w14:textId="77777777" w:rsidR="006E201D" w:rsidRPr="00EB1255" w:rsidRDefault="00D6791A" w:rsidP="00655002">
      <w:pPr>
        <w:pStyle w:val="Default"/>
        <w:spacing w:line="276" w:lineRule="auto"/>
        <w:rPr>
          <w:sz w:val="32"/>
          <w:szCs w:val="32"/>
          <w:lang w:val="en-US"/>
        </w:rPr>
      </w:pPr>
      <w:r w:rsidRPr="00EB1255">
        <w:rPr>
          <w:sz w:val="32"/>
          <w:szCs w:val="32"/>
          <w:lang w:val="en-US"/>
        </w:rPr>
        <w:t>Call launch and s</w:t>
      </w:r>
      <w:r w:rsidR="006E201D" w:rsidRPr="00EB1255">
        <w:rPr>
          <w:sz w:val="32"/>
          <w:szCs w:val="32"/>
          <w:lang w:val="en-US"/>
        </w:rPr>
        <w:t xml:space="preserve">tructure </w:t>
      </w:r>
    </w:p>
    <w:p w14:paraId="0A0E94E5" w14:textId="77777777" w:rsidR="00436344" w:rsidRDefault="00436344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6C72C4FE" w14:textId="05FD58E1" w:rsidR="006E201D" w:rsidRPr="000E1ABD" w:rsidRDefault="00D6791A" w:rsidP="00655002">
      <w:pPr>
        <w:pStyle w:val="Default"/>
        <w:spacing w:line="276" w:lineRule="auto"/>
        <w:rPr>
          <w:rFonts w:cs="Times New Roman"/>
          <w:lang w:val="en-US"/>
        </w:rPr>
      </w:pPr>
      <w:r w:rsidRPr="00436344">
        <w:rPr>
          <w:rFonts w:cs="Times New Roman"/>
          <w:lang w:val="en-US"/>
        </w:rPr>
        <w:t>The c</w:t>
      </w:r>
      <w:r w:rsidR="006E201D" w:rsidRPr="00436344">
        <w:rPr>
          <w:rFonts w:cs="Times New Roman"/>
          <w:lang w:val="en-US"/>
        </w:rPr>
        <w:t xml:space="preserve">all will be launched on </w:t>
      </w:r>
      <w:r w:rsidR="007F6DFC" w:rsidRPr="00DC1E1D">
        <w:rPr>
          <w:rFonts w:cs="Times New Roman" w:hint="eastAsia"/>
          <w:color w:val="auto"/>
          <w:lang w:val="en-US" w:eastAsia="ko-KR"/>
        </w:rPr>
        <w:t>21 August</w:t>
      </w:r>
      <w:r w:rsidR="006E201D" w:rsidRPr="00DC1E1D">
        <w:rPr>
          <w:rFonts w:cs="Times New Roman"/>
          <w:color w:val="auto"/>
          <w:lang w:val="en-US"/>
        </w:rPr>
        <w:t xml:space="preserve"> </w:t>
      </w:r>
      <w:r w:rsidR="006E201D" w:rsidRPr="00436344">
        <w:rPr>
          <w:rFonts w:cs="Times New Roman"/>
          <w:lang w:val="en-US"/>
        </w:rPr>
        <w:t xml:space="preserve">2017 by NRF and DAFSHE. </w:t>
      </w:r>
      <w:r w:rsidR="00A329B3" w:rsidRPr="000E1ABD">
        <w:rPr>
          <w:rFonts w:cs="Times New Roman"/>
          <w:lang w:val="en-US"/>
        </w:rPr>
        <w:t>The</w:t>
      </w:r>
      <w:r w:rsidR="006E201D" w:rsidRPr="000E1ABD">
        <w:rPr>
          <w:rFonts w:cs="Times New Roman"/>
          <w:lang w:val="en-US"/>
        </w:rPr>
        <w:t xml:space="preserve"> </w:t>
      </w:r>
      <w:r w:rsidRPr="000E1ABD">
        <w:rPr>
          <w:rFonts w:cs="Times New Roman"/>
          <w:lang w:val="en-US"/>
        </w:rPr>
        <w:t xml:space="preserve">proposed </w:t>
      </w:r>
      <w:r w:rsidR="006E201D" w:rsidRPr="000E1ABD">
        <w:rPr>
          <w:rFonts w:cs="Times New Roman"/>
          <w:lang w:val="en-US"/>
        </w:rPr>
        <w:t xml:space="preserve">activities should initiate </w:t>
      </w:r>
      <w:r w:rsidR="007F6DFC" w:rsidRPr="00DC1E1D">
        <w:rPr>
          <w:rFonts w:cs="Times New Roman" w:hint="eastAsia"/>
          <w:color w:val="auto"/>
          <w:lang w:val="en-US" w:eastAsia="ko-KR"/>
        </w:rPr>
        <w:t>on 1 December 2017</w:t>
      </w:r>
      <w:r w:rsidR="00444AF1">
        <w:rPr>
          <w:rFonts w:cs="Times New Roman"/>
          <w:color w:val="auto"/>
          <w:lang w:val="en-US" w:eastAsia="ko-KR"/>
        </w:rPr>
        <w:t xml:space="preserve"> </w:t>
      </w:r>
      <w:r w:rsidR="006E201D" w:rsidRPr="000E1ABD">
        <w:rPr>
          <w:rFonts w:cs="Times New Roman"/>
          <w:lang w:val="en-US"/>
        </w:rPr>
        <w:t xml:space="preserve">and </w:t>
      </w:r>
      <w:r w:rsidR="00A329B3" w:rsidRPr="000E1ABD">
        <w:rPr>
          <w:rFonts w:cs="Times New Roman"/>
          <w:lang w:val="en-US"/>
        </w:rPr>
        <w:t>carry on</w:t>
      </w:r>
      <w:r w:rsidR="007F6DFC" w:rsidRPr="00DC1E1D">
        <w:rPr>
          <w:rFonts w:cs="Times New Roman" w:hint="eastAsia"/>
          <w:color w:val="auto"/>
          <w:lang w:val="en-US" w:eastAsia="ko-KR"/>
        </w:rPr>
        <w:t xml:space="preserve"> </w:t>
      </w:r>
      <w:r w:rsidR="00DC1E1D" w:rsidRPr="00DC1E1D">
        <w:rPr>
          <w:rFonts w:cs="Times New Roman"/>
          <w:color w:val="auto"/>
          <w:lang w:val="en-US" w:eastAsia="ko-KR"/>
        </w:rPr>
        <w:t>until</w:t>
      </w:r>
      <w:r w:rsidR="007F6DFC" w:rsidRPr="00DC1E1D">
        <w:rPr>
          <w:rFonts w:cs="Times New Roman" w:hint="eastAsia"/>
          <w:color w:val="auto"/>
          <w:lang w:val="en-US" w:eastAsia="ko-KR"/>
        </w:rPr>
        <w:t xml:space="preserve"> 31 November 2018</w:t>
      </w:r>
      <w:r w:rsidR="00DC1E1D" w:rsidRPr="00DC1E1D">
        <w:rPr>
          <w:rFonts w:cs="Times New Roman"/>
          <w:color w:val="auto"/>
          <w:lang w:val="en-US"/>
        </w:rPr>
        <w:t>.</w:t>
      </w:r>
    </w:p>
    <w:p w14:paraId="09FC4022" w14:textId="77777777" w:rsidR="006E201D" w:rsidRPr="000E1ABD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  <w:r w:rsidRPr="000E1ABD">
        <w:rPr>
          <w:rFonts w:cs="Times New Roman"/>
          <w:lang w:val="en-US"/>
        </w:rPr>
        <w:t xml:space="preserve"> </w:t>
      </w:r>
    </w:p>
    <w:p w14:paraId="2D351592" w14:textId="77777777" w:rsidR="00D45C81" w:rsidRPr="00EB1255" w:rsidRDefault="00D45C81" w:rsidP="00D45C81">
      <w:pPr>
        <w:pStyle w:val="Opstilling-punkttegn"/>
        <w:numPr>
          <w:ilvl w:val="0"/>
          <w:numId w:val="0"/>
        </w:numPr>
        <w:rPr>
          <w:rFonts w:ascii="Cambria" w:hAnsi="Cambria" w:cs="Times New Roman"/>
          <w:sz w:val="24"/>
          <w:szCs w:val="24"/>
          <w:lang w:val="en-US"/>
        </w:rPr>
      </w:pPr>
      <w:r w:rsidRPr="00EB1255">
        <w:rPr>
          <w:rFonts w:ascii="Cambria" w:hAnsi="Cambria" w:cs="Times New Roman"/>
          <w:sz w:val="24"/>
          <w:szCs w:val="24"/>
          <w:lang w:val="en-US"/>
        </w:rPr>
        <w:t xml:space="preserve">The aim of the call is to give researchers an opportunity to build the foundation for future cooperation and to explore new research partnerships of a potentially high value. </w:t>
      </w:r>
    </w:p>
    <w:p w14:paraId="688944DF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 xml:space="preserve">Eligible partners are invited to present joint proposals for </w:t>
      </w:r>
      <w:r w:rsidR="00376560" w:rsidRPr="00EB1255">
        <w:rPr>
          <w:rFonts w:cs="Times New Roman"/>
          <w:lang w:val="en-US"/>
        </w:rPr>
        <w:t>mobility and networking activities</w:t>
      </w:r>
      <w:r w:rsidRPr="00EB1255">
        <w:rPr>
          <w:rFonts w:cs="Times New Roman"/>
          <w:lang w:val="en-US"/>
        </w:rPr>
        <w:t xml:space="preserve"> according to the following criteria: </w:t>
      </w:r>
    </w:p>
    <w:p w14:paraId="7524201C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05F0D11B" w14:textId="77777777" w:rsidR="00436344" w:rsidRPr="00436344" w:rsidRDefault="00436344" w:rsidP="00436344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 xml:space="preserve">The proposed activities should demonstrate the contribution of the participants from both countries on an equal base, and the cooperation must be equally significant to all participants. </w:t>
      </w:r>
    </w:p>
    <w:p w14:paraId="0292A0E6" w14:textId="3D16FDA1" w:rsidR="006E201D" w:rsidRPr="00436344" w:rsidRDefault="006E201D" w:rsidP="00436344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Applicant</w:t>
      </w:r>
      <w:r w:rsidR="000E1ABD">
        <w:rPr>
          <w:rFonts w:ascii="Cambria" w:hAnsi="Cambria"/>
          <w:sz w:val="24"/>
          <w:szCs w:val="24"/>
          <w:lang w:val="en-US"/>
        </w:rPr>
        <w:t>s</w:t>
      </w:r>
      <w:r w:rsidR="00527758">
        <w:rPr>
          <w:rFonts w:ascii="Cambria" w:hAnsi="Cambria" w:hint="eastAsia"/>
          <w:sz w:val="24"/>
          <w:szCs w:val="24"/>
          <w:lang w:val="en-US" w:eastAsia="ko-KR"/>
        </w:rPr>
        <w:t xml:space="preserve"> </w:t>
      </w:r>
      <w:r w:rsidR="00527758" w:rsidRPr="00DC1E1D">
        <w:rPr>
          <w:rFonts w:ascii="Cambria" w:hAnsi="Cambria" w:hint="eastAsia"/>
          <w:sz w:val="24"/>
          <w:szCs w:val="24"/>
          <w:lang w:val="en-US" w:eastAsia="ko-KR"/>
        </w:rPr>
        <w:t>in Denmark</w:t>
      </w:r>
      <w:r w:rsidRPr="00DC1E1D">
        <w:rPr>
          <w:rFonts w:ascii="Cambria" w:hAnsi="Cambria"/>
          <w:sz w:val="24"/>
          <w:szCs w:val="24"/>
          <w:lang w:val="en-US"/>
        </w:rPr>
        <w:t xml:space="preserve"> </w:t>
      </w:r>
      <w:r w:rsidR="00C41BE4" w:rsidRPr="00DC1E1D">
        <w:rPr>
          <w:rFonts w:ascii="Cambria" w:hAnsi="Cambria" w:hint="eastAsia"/>
          <w:sz w:val="24"/>
          <w:szCs w:val="24"/>
          <w:lang w:val="en-US" w:eastAsia="ko-KR"/>
        </w:rPr>
        <w:t xml:space="preserve">applying through DAFSHE </w:t>
      </w:r>
      <w:r w:rsidR="00436344" w:rsidRPr="00436344">
        <w:rPr>
          <w:rFonts w:ascii="Cambria" w:hAnsi="Cambria"/>
          <w:sz w:val="24"/>
          <w:szCs w:val="24"/>
          <w:lang w:val="en-US"/>
        </w:rPr>
        <w:t xml:space="preserve">should not </w:t>
      </w:r>
      <w:r w:rsidRPr="00436344">
        <w:rPr>
          <w:rFonts w:ascii="Cambria" w:hAnsi="Cambria"/>
          <w:sz w:val="24"/>
          <w:szCs w:val="24"/>
          <w:lang w:val="en-US"/>
        </w:rPr>
        <w:t>have applied (or received</w:t>
      </w:r>
      <w:r w:rsidRPr="00BE3726">
        <w:rPr>
          <w:rFonts w:ascii="Cambria" w:hAnsi="Cambria"/>
          <w:sz w:val="24"/>
          <w:szCs w:val="24"/>
          <w:lang w:val="en-US"/>
        </w:rPr>
        <w:t xml:space="preserve">) </w:t>
      </w:r>
      <w:ins w:id="0" w:author="Anette Day" w:date="2017-06-30T10:12:00Z">
        <w:r w:rsidR="00D677C8" w:rsidRPr="00BE3726">
          <w:rPr>
            <w:rFonts w:ascii="Cambria" w:hAnsi="Cambria"/>
            <w:sz w:val="24"/>
            <w:szCs w:val="24"/>
            <w:lang w:val="en-US"/>
          </w:rPr>
          <w:fldChar w:fldCharType="begin"/>
        </w:r>
        <w:r w:rsidR="00D677C8" w:rsidRPr="00BE3726">
          <w:rPr>
            <w:rFonts w:ascii="Cambria" w:hAnsi="Cambria"/>
            <w:sz w:val="24"/>
            <w:szCs w:val="24"/>
            <w:lang w:val="en-US"/>
          </w:rPr>
          <w:instrText xml:space="preserve"> HYPERLINK "http://ufm.dk/en/research-and-innovation/funding-programmes-for-research-and-innovation/calls/2017/the-international-network-programme-nineth-call-for-proposals?set_language=en&amp;cl=en" </w:instrText>
        </w:r>
        <w:r w:rsidR="00D677C8" w:rsidRPr="00BE3726">
          <w:rPr>
            <w:rFonts w:ascii="Cambria" w:hAnsi="Cambria"/>
            <w:sz w:val="24"/>
            <w:szCs w:val="24"/>
            <w:lang w:val="en-US"/>
          </w:rPr>
          <w:fldChar w:fldCharType="separate"/>
        </w:r>
        <w:r w:rsidRPr="00BE3726">
          <w:rPr>
            <w:rStyle w:val="Hyperlink"/>
            <w:rFonts w:ascii="Cambria" w:hAnsi="Cambria"/>
            <w:color w:val="auto"/>
            <w:sz w:val="24"/>
            <w:szCs w:val="24"/>
            <w:lang w:val="en-US"/>
          </w:rPr>
          <w:t>International Network Programme</w:t>
        </w:r>
        <w:r w:rsidR="00D677C8" w:rsidRPr="00BE3726">
          <w:rPr>
            <w:rFonts w:ascii="Cambria" w:hAnsi="Cambria"/>
            <w:sz w:val="24"/>
            <w:szCs w:val="24"/>
            <w:lang w:val="en-US"/>
          </w:rPr>
          <w:fldChar w:fldCharType="end"/>
        </w:r>
      </w:ins>
      <w:r w:rsidRPr="00436344">
        <w:rPr>
          <w:rFonts w:ascii="Cambria" w:hAnsi="Cambria"/>
          <w:sz w:val="24"/>
          <w:szCs w:val="24"/>
          <w:lang w:val="en-US"/>
        </w:rPr>
        <w:t xml:space="preserve"> support fro</w:t>
      </w:r>
      <w:r w:rsidR="00436344" w:rsidRPr="00436344">
        <w:rPr>
          <w:rFonts w:ascii="Cambria" w:hAnsi="Cambria"/>
          <w:sz w:val="24"/>
          <w:szCs w:val="24"/>
          <w:lang w:val="en-US"/>
        </w:rPr>
        <w:t>m the Danish Agency for Science and Higher Education</w:t>
      </w:r>
      <w:r w:rsidRPr="00436344">
        <w:rPr>
          <w:rFonts w:ascii="Cambria" w:hAnsi="Cambria"/>
          <w:sz w:val="24"/>
          <w:szCs w:val="24"/>
          <w:lang w:val="en-US"/>
        </w:rPr>
        <w:t xml:space="preserve"> </w:t>
      </w:r>
      <w:r w:rsidR="00376560" w:rsidRPr="00436344">
        <w:rPr>
          <w:rFonts w:ascii="Cambria" w:hAnsi="Cambria"/>
          <w:sz w:val="24"/>
          <w:szCs w:val="24"/>
          <w:lang w:val="en-US"/>
        </w:rPr>
        <w:t>for the same project or activities</w:t>
      </w:r>
      <w:r w:rsidRPr="00436344">
        <w:rPr>
          <w:rFonts w:ascii="Cambria" w:hAnsi="Cambria"/>
          <w:sz w:val="24"/>
          <w:szCs w:val="24"/>
          <w:lang w:val="en-US"/>
        </w:rPr>
        <w:t xml:space="preserve">. </w:t>
      </w:r>
    </w:p>
    <w:p w14:paraId="4E3351D9" w14:textId="43BAE69C" w:rsidR="006E201D" w:rsidRPr="007F6DFC" w:rsidRDefault="006E201D" w:rsidP="00436344">
      <w:pPr>
        <w:pStyle w:val="Opstilling-punkttegn"/>
        <w:rPr>
          <w:rFonts w:ascii="Cambria" w:hAnsi="Cambria" w:cs="Times New Roman"/>
          <w:strike/>
          <w:color w:val="0000FF"/>
          <w:sz w:val="24"/>
          <w:szCs w:val="24"/>
          <w:lang w:val="en-US"/>
        </w:rPr>
      </w:pPr>
      <w:r w:rsidRPr="00444AF1">
        <w:rPr>
          <w:rFonts w:ascii="Cambria" w:hAnsi="Cambria" w:cs="Times New Roman"/>
          <w:sz w:val="24"/>
          <w:szCs w:val="24"/>
          <w:lang w:val="en-US"/>
        </w:rPr>
        <w:t xml:space="preserve">The partners should include </w:t>
      </w:r>
      <w:proofErr w:type="gramStart"/>
      <w:r w:rsidRPr="00444AF1">
        <w:rPr>
          <w:rFonts w:ascii="Cambria" w:hAnsi="Cambria" w:cs="Times New Roman"/>
          <w:sz w:val="24"/>
          <w:szCs w:val="24"/>
          <w:lang w:val="en-US"/>
        </w:rPr>
        <w:t>at least one Danish</w:t>
      </w:r>
      <w:proofErr w:type="gramEnd"/>
      <w:r w:rsidRPr="00444AF1">
        <w:rPr>
          <w:rFonts w:ascii="Cambria" w:hAnsi="Cambria" w:cs="Times New Roman"/>
          <w:sz w:val="24"/>
          <w:szCs w:val="24"/>
          <w:lang w:val="en-US"/>
        </w:rPr>
        <w:t xml:space="preserve"> and one Korean research organisation in a </w:t>
      </w:r>
      <w:r w:rsidRPr="000E1ABD">
        <w:rPr>
          <w:rFonts w:ascii="Cambria" w:hAnsi="Cambria" w:cs="Times New Roman"/>
          <w:sz w:val="24"/>
          <w:szCs w:val="24"/>
          <w:lang w:val="en-US"/>
        </w:rPr>
        <w:t xml:space="preserve">balanced cooperation. </w:t>
      </w:r>
      <w:proofErr w:type="spellStart"/>
      <w:r w:rsidRPr="003E2DBF">
        <w:rPr>
          <w:rFonts w:ascii="Cambria" w:hAnsi="Cambria" w:cs="Times New Roman"/>
          <w:sz w:val="24"/>
          <w:szCs w:val="24"/>
          <w:lang w:val="en-US"/>
        </w:rPr>
        <w:t>SME</w:t>
      </w:r>
      <w:r w:rsidR="00E06E60">
        <w:rPr>
          <w:rFonts w:ascii="Cambria" w:hAnsi="Cambria" w:cs="Times New Roman"/>
          <w:sz w:val="24"/>
          <w:szCs w:val="24"/>
          <w:lang w:val="en-US"/>
        </w:rPr>
        <w:t>’</w:t>
      </w:r>
      <w:r w:rsidRPr="003E2DBF">
        <w:rPr>
          <w:rFonts w:ascii="Cambria" w:hAnsi="Cambria" w:cs="Times New Roman"/>
          <w:sz w:val="24"/>
          <w:szCs w:val="24"/>
          <w:lang w:val="en-US"/>
        </w:rPr>
        <w:t>s</w:t>
      </w:r>
      <w:proofErr w:type="spellEnd"/>
      <w:r w:rsidR="00444AF1">
        <w:rPr>
          <w:rFonts w:ascii="Cambria" w:hAnsi="Cambria" w:cs="Times New Roman"/>
          <w:sz w:val="24"/>
          <w:szCs w:val="24"/>
          <w:lang w:val="en-US"/>
        </w:rPr>
        <w:t xml:space="preserve"> </w:t>
      </w:r>
      <w:r w:rsidRPr="003E2DBF">
        <w:rPr>
          <w:rFonts w:ascii="Cambria" w:hAnsi="Cambria" w:cs="Times New Roman"/>
          <w:sz w:val="24"/>
          <w:szCs w:val="24"/>
          <w:lang w:val="en-US"/>
        </w:rPr>
        <w:t>and large enterpr</w:t>
      </w:r>
      <w:r w:rsidR="00D45C81" w:rsidRPr="003E2DBF">
        <w:rPr>
          <w:rFonts w:ascii="Cambria" w:hAnsi="Cambria" w:cs="Times New Roman"/>
          <w:sz w:val="24"/>
          <w:szCs w:val="24"/>
          <w:lang w:val="en-US"/>
        </w:rPr>
        <w:t>ises are welcome to participate</w:t>
      </w:r>
      <w:r w:rsidRPr="003E2DBF">
        <w:rPr>
          <w:rFonts w:ascii="Cambria" w:hAnsi="Cambria" w:cs="Times New Roman"/>
          <w:sz w:val="24"/>
          <w:szCs w:val="24"/>
          <w:lang w:val="en-US"/>
        </w:rPr>
        <w:t xml:space="preserve"> following each country’s funding regulations. </w:t>
      </w:r>
      <w:r w:rsidR="00436344" w:rsidRPr="003E2DBF">
        <w:rPr>
          <w:rFonts w:ascii="Cambria" w:hAnsi="Cambria" w:cs="Times New Roman"/>
          <w:sz w:val="24"/>
          <w:szCs w:val="24"/>
          <w:lang w:val="en-US"/>
        </w:rPr>
        <w:t>Industrial and innovation ac</w:t>
      </w:r>
      <w:r w:rsidR="00E06E60">
        <w:rPr>
          <w:rFonts w:ascii="Cambria" w:hAnsi="Cambria" w:cs="Times New Roman"/>
          <w:sz w:val="24"/>
          <w:szCs w:val="24"/>
          <w:lang w:val="en-US"/>
        </w:rPr>
        <w:t>tors from other countries than</w:t>
      </w:r>
      <w:r w:rsidR="00436344" w:rsidRPr="003E2DBF">
        <w:rPr>
          <w:rFonts w:ascii="Cambria" w:hAnsi="Cambria" w:cs="Times New Roman"/>
          <w:sz w:val="24"/>
          <w:szCs w:val="24"/>
          <w:lang w:val="en-US"/>
        </w:rPr>
        <w:t xml:space="preserve"> Korea and Denmark are welcome to participate in the proposed </w:t>
      </w:r>
      <w:proofErr w:type="gramStart"/>
      <w:r w:rsidR="00436344" w:rsidRPr="003E2DBF">
        <w:rPr>
          <w:rFonts w:ascii="Cambria" w:hAnsi="Cambria" w:cs="Times New Roman"/>
          <w:sz w:val="24"/>
          <w:szCs w:val="24"/>
          <w:lang w:val="en-US"/>
        </w:rPr>
        <w:t>activities,</w:t>
      </w:r>
      <w:proofErr w:type="gramEnd"/>
      <w:r w:rsidR="00436344" w:rsidRPr="003E2DBF">
        <w:rPr>
          <w:rFonts w:ascii="Cambria" w:hAnsi="Cambria" w:cs="Times New Roman"/>
          <w:sz w:val="24"/>
          <w:szCs w:val="24"/>
          <w:lang w:val="en-US"/>
        </w:rPr>
        <w:t xml:space="preserve"> however, they will not be funded by NRF or DAFSHE.</w:t>
      </w:r>
      <w:r w:rsidR="00436344" w:rsidRPr="003E2DBF">
        <w:rPr>
          <w:rFonts w:ascii="Cambria" w:hAnsi="Cambria" w:cs="Times New Roman"/>
          <w:strike/>
          <w:sz w:val="24"/>
          <w:szCs w:val="24"/>
          <w:lang w:val="en-US"/>
        </w:rPr>
        <w:t xml:space="preserve">  </w:t>
      </w:r>
    </w:p>
    <w:p w14:paraId="21D7D7D0" w14:textId="77777777" w:rsidR="00D45C81" w:rsidRPr="000E1ABD" w:rsidRDefault="00D45C81" w:rsidP="00436344">
      <w:pPr>
        <w:pStyle w:val="Opstilling-punkttegn"/>
        <w:rPr>
          <w:rFonts w:ascii="Cambria" w:hAnsi="Cambria" w:cs="Times New Roman"/>
          <w:sz w:val="24"/>
          <w:szCs w:val="24"/>
          <w:lang w:val="en-US"/>
        </w:rPr>
      </w:pPr>
      <w:r w:rsidRPr="000E1ABD">
        <w:rPr>
          <w:rFonts w:ascii="Cambria" w:hAnsi="Cambria" w:cs="Times New Roman"/>
          <w:sz w:val="24"/>
          <w:szCs w:val="24"/>
          <w:lang w:val="en-US"/>
        </w:rPr>
        <w:t>The pro</w:t>
      </w:r>
      <w:r w:rsidR="006E201D" w:rsidRPr="000E1ABD">
        <w:rPr>
          <w:rFonts w:ascii="Cambria" w:hAnsi="Cambria" w:cs="Times New Roman"/>
          <w:sz w:val="24"/>
          <w:szCs w:val="24"/>
          <w:lang w:val="en-US"/>
        </w:rPr>
        <w:t>ject must have a civil purpose.</w:t>
      </w:r>
    </w:p>
    <w:p w14:paraId="707F1935" w14:textId="20AC29E7" w:rsidR="000E1ABD" w:rsidRPr="00DC1E1D" w:rsidRDefault="00527758" w:rsidP="000E1ABD">
      <w:pPr>
        <w:pStyle w:val="Opstilling-punkttegn"/>
        <w:rPr>
          <w:rFonts w:ascii="Cambria" w:hAnsi="Cambria"/>
          <w:strike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>A</w:t>
      </w:r>
      <w:r w:rsidR="001827AB" w:rsidRPr="00DC1E1D">
        <w:rPr>
          <w:rFonts w:ascii="Cambria" w:hAnsi="Cambria" w:hint="eastAsia"/>
          <w:sz w:val="24"/>
          <w:szCs w:val="24"/>
          <w:lang w:val="en-US" w:eastAsia="ko-KR"/>
        </w:rPr>
        <w:t xml:space="preserve">pplicants </w:t>
      </w:r>
      <w:r w:rsidRPr="00DC1E1D">
        <w:rPr>
          <w:rFonts w:ascii="Cambria" w:hAnsi="Cambria" w:hint="eastAsia"/>
          <w:sz w:val="24"/>
          <w:szCs w:val="24"/>
          <w:lang w:val="en-US" w:eastAsia="ko-KR"/>
        </w:rPr>
        <w:t xml:space="preserve">in Denmark applying through DAFSHE </w:t>
      </w:r>
      <w:r w:rsidR="001827AB" w:rsidRPr="00DC1E1D">
        <w:rPr>
          <w:rFonts w:ascii="Cambria" w:hAnsi="Cambria" w:hint="eastAsia"/>
          <w:sz w:val="24"/>
          <w:szCs w:val="24"/>
          <w:lang w:val="en-US" w:eastAsia="ko-KR"/>
        </w:rPr>
        <w:t>cannot use funding</w:t>
      </w:r>
      <w:r w:rsidR="000E1ABD" w:rsidRPr="00DC1E1D">
        <w:rPr>
          <w:rFonts w:ascii="Cambria" w:hAnsi="Cambria"/>
          <w:sz w:val="24"/>
          <w:szCs w:val="24"/>
          <w:lang w:val="en-US"/>
        </w:rPr>
        <w:t xml:space="preserve"> to cover expenses for salaries</w:t>
      </w:r>
      <w:r w:rsidRPr="00DC1E1D">
        <w:rPr>
          <w:rFonts w:ascii="Cambria" w:hAnsi="Cambria" w:hint="eastAsia"/>
          <w:sz w:val="24"/>
          <w:szCs w:val="24"/>
          <w:lang w:val="en-US" w:eastAsia="ko-KR"/>
        </w:rPr>
        <w:t>,</w:t>
      </w:r>
      <w:r w:rsidR="001827AB" w:rsidRPr="00DC1E1D">
        <w:rPr>
          <w:rFonts w:ascii="Cambria" w:hAnsi="Cambria" w:hint="eastAsia"/>
          <w:sz w:val="24"/>
          <w:szCs w:val="24"/>
          <w:lang w:val="en-US" w:eastAsia="ko-KR"/>
        </w:rPr>
        <w:t xml:space="preserve"> including student assistance</w:t>
      </w:r>
      <w:r w:rsidR="00DC1E1D" w:rsidRPr="00DC1E1D">
        <w:rPr>
          <w:rFonts w:ascii="Cambria" w:hAnsi="Cambria"/>
          <w:sz w:val="24"/>
          <w:szCs w:val="24"/>
          <w:lang w:val="en-US" w:eastAsia="ko-KR"/>
        </w:rPr>
        <w:t xml:space="preserve">. </w:t>
      </w:r>
      <w:r w:rsidR="000E1ABD" w:rsidRPr="00DC1E1D">
        <w:rPr>
          <w:rFonts w:ascii="Cambria" w:hAnsi="Cambria"/>
          <w:strike/>
          <w:sz w:val="24"/>
          <w:szCs w:val="24"/>
          <w:lang w:val="en-US"/>
        </w:rPr>
        <w:t xml:space="preserve"> </w:t>
      </w:r>
    </w:p>
    <w:p w14:paraId="56F6ED81" w14:textId="77777777" w:rsidR="000E1ABD" w:rsidRPr="00436344" w:rsidRDefault="000E1ABD" w:rsidP="000E1ABD">
      <w:pPr>
        <w:pStyle w:val="Opstilling-punkttegn"/>
        <w:numPr>
          <w:ilvl w:val="0"/>
          <w:numId w:val="0"/>
        </w:numPr>
        <w:ind w:left="360"/>
        <w:rPr>
          <w:rFonts w:ascii="Cambria" w:hAnsi="Cambria" w:cs="Times New Roman"/>
          <w:sz w:val="24"/>
          <w:szCs w:val="24"/>
          <w:lang w:val="en-US"/>
        </w:rPr>
      </w:pPr>
    </w:p>
    <w:p w14:paraId="5A025364" w14:textId="77777777" w:rsidR="00D45C81" w:rsidRPr="00436344" w:rsidRDefault="00D45C81" w:rsidP="00D45C81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264601E4" w14:textId="77777777" w:rsidR="006E201D" w:rsidRPr="00EB1255" w:rsidRDefault="006E201D" w:rsidP="00655002">
      <w:pPr>
        <w:pStyle w:val="Default"/>
        <w:spacing w:line="276" w:lineRule="auto"/>
        <w:rPr>
          <w:rFonts w:asciiTheme="majorHAnsi" w:hAnsiTheme="majorHAnsi"/>
          <w:sz w:val="32"/>
          <w:szCs w:val="32"/>
          <w:lang w:val="en-US"/>
        </w:rPr>
      </w:pPr>
      <w:r w:rsidRPr="00EB1255">
        <w:rPr>
          <w:rFonts w:asciiTheme="majorHAnsi" w:hAnsiTheme="majorHAnsi" w:cs="Times New Roman"/>
          <w:sz w:val="32"/>
          <w:szCs w:val="32"/>
          <w:lang w:val="en-US"/>
        </w:rPr>
        <w:t xml:space="preserve">Financing </w:t>
      </w:r>
    </w:p>
    <w:p w14:paraId="66C34425" w14:textId="77777777" w:rsidR="00436344" w:rsidRPr="00EB1255" w:rsidRDefault="00436344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6C1A21BF" w14:textId="742DBA46" w:rsidR="006E201D" w:rsidRPr="00436344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  <w:r w:rsidRPr="00436344">
        <w:rPr>
          <w:rFonts w:cs="Times New Roman"/>
          <w:lang w:val="en-US"/>
        </w:rPr>
        <w:t xml:space="preserve">Funding conditions and eligibility criteria vary in Denmark and Korea. </w:t>
      </w:r>
    </w:p>
    <w:p w14:paraId="418D8237" w14:textId="77777777" w:rsidR="006E201D" w:rsidRPr="00436344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6CC94C1F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 xml:space="preserve">The main aspects of the funding criteria are: </w:t>
      </w:r>
    </w:p>
    <w:p w14:paraId="017A40CB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b/>
          <w:bCs/>
          <w:lang w:val="en-US"/>
        </w:rPr>
      </w:pPr>
    </w:p>
    <w:p w14:paraId="4A146537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b/>
          <w:bCs/>
          <w:lang w:val="en-US"/>
        </w:rPr>
        <w:t>Denmark</w:t>
      </w:r>
      <w:r w:rsidR="00436344" w:rsidRPr="00EB1255">
        <w:rPr>
          <w:rFonts w:cs="Times New Roman"/>
          <w:b/>
          <w:bCs/>
          <w:lang w:val="en-US"/>
        </w:rPr>
        <w:t>:</w:t>
      </w:r>
      <w:r w:rsidRPr="00EB1255">
        <w:rPr>
          <w:rFonts w:cs="Times New Roman"/>
          <w:b/>
          <w:bCs/>
          <w:lang w:val="en-US"/>
        </w:rPr>
        <w:t xml:space="preserve"> </w:t>
      </w:r>
    </w:p>
    <w:p w14:paraId="0B7BD50A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b/>
          <w:bCs/>
          <w:lang w:val="en-US"/>
        </w:rPr>
      </w:pPr>
    </w:p>
    <w:p w14:paraId="28A88859" w14:textId="550DF7A2" w:rsidR="006E201D" w:rsidRPr="00EB1255" w:rsidRDefault="006E201D" w:rsidP="00655002">
      <w:pPr>
        <w:pStyle w:val="Default"/>
        <w:spacing w:line="276" w:lineRule="auto"/>
        <w:rPr>
          <w:rFonts w:cs="Times New Roman"/>
          <w:bCs/>
          <w:lang w:val="en-US"/>
        </w:rPr>
      </w:pPr>
      <w:r w:rsidRPr="00EB1255">
        <w:rPr>
          <w:rFonts w:cs="Times New Roman"/>
          <w:bCs/>
          <w:lang w:val="en-US"/>
        </w:rPr>
        <w:t xml:space="preserve">The maximum funding for all Danish partners in an application is </w:t>
      </w:r>
      <w:r w:rsidRPr="005F580C">
        <w:rPr>
          <w:rFonts w:cs="Times New Roman"/>
          <w:bCs/>
          <w:color w:val="auto"/>
          <w:lang w:val="en-US"/>
        </w:rPr>
        <w:t>150.000</w:t>
      </w:r>
      <w:r w:rsidR="005F580C">
        <w:rPr>
          <w:rFonts w:cs="Times New Roman" w:hint="eastAsia"/>
          <w:bCs/>
          <w:color w:val="auto"/>
          <w:lang w:val="en-US" w:eastAsia="ko-KR"/>
        </w:rPr>
        <w:t xml:space="preserve"> </w:t>
      </w:r>
      <w:r w:rsidRPr="00EB1255">
        <w:rPr>
          <w:rFonts w:cs="Times New Roman"/>
          <w:bCs/>
          <w:lang w:val="en-US"/>
        </w:rPr>
        <w:t xml:space="preserve">DKK incl. overhead per project. DAFSHE will </w:t>
      </w:r>
      <w:r w:rsidR="00931679" w:rsidRPr="00EB1255">
        <w:rPr>
          <w:rFonts w:cs="Times New Roman"/>
          <w:bCs/>
          <w:lang w:val="en-US"/>
        </w:rPr>
        <w:t>provide funding</w:t>
      </w:r>
      <w:r w:rsidRPr="00EB1255">
        <w:rPr>
          <w:rFonts w:cs="Times New Roman"/>
          <w:bCs/>
          <w:lang w:val="en-US"/>
        </w:rPr>
        <w:t xml:space="preserve"> </w:t>
      </w:r>
      <w:r w:rsidR="00B1307A">
        <w:rPr>
          <w:rFonts w:cs="Times New Roman"/>
          <w:bCs/>
          <w:lang w:val="en-US"/>
        </w:rPr>
        <w:t xml:space="preserve">for </w:t>
      </w:r>
      <w:r w:rsidRPr="00DC1E1D">
        <w:rPr>
          <w:rFonts w:cs="Times New Roman"/>
          <w:bCs/>
          <w:color w:val="auto"/>
          <w:lang w:val="en-US"/>
        </w:rPr>
        <w:t>two</w:t>
      </w:r>
      <w:r w:rsidR="005F580C" w:rsidRPr="00DC1E1D">
        <w:rPr>
          <w:rFonts w:cs="Times New Roman" w:hint="eastAsia"/>
          <w:bCs/>
          <w:color w:val="auto"/>
          <w:lang w:val="en-US" w:eastAsia="ko-KR"/>
        </w:rPr>
        <w:t xml:space="preserve"> to three</w:t>
      </w:r>
      <w:r w:rsidR="00931679" w:rsidRPr="00DC1E1D">
        <w:rPr>
          <w:rFonts w:cs="Times New Roman"/>
          <w:bCs/>
          <w:color w:val="auto"/>
          <w:lang w:val="en-US"/>
        </w:rPr>
        <w:t xml:space="preserve"> </w:t>
      </w:r>
      <w:r w:rsidR="00931679" w:rsidRPr="00EB1255">
        <w:rPr>
          <w:rFonts w:cs="Times New Roman"/>
          <w:bCs/>
          <w:lang w:val="en-US"/>
        </w:rPr>
        <w:t>separate</w:t>
      </w:r>
      <w:r w:rsidRPr="00EB1255">
        <w:rPr>
          <w:rFonts w:cs="Times New Roman"/>
          <w:bCs/>
          <w:lang w:val="en-US"/>
        </w:rPr>
        <w:t xml:space="preserve"> projects</w:t>
      </w:r>
      <w:r w:rsidR="00E06E60">
        <w:rPr>
          <w:rFonts w:cs="Times New Roman"/>
          <w:bCs/>
          <w:lang w:val="en-US"/>
        </w:rPr>
        <w:t xml:space="preserve"> under this c</w:t>
      </w:r>
      <w:r w:rsidR="00931679" w:rsidRPr="00EB1255">
        <w:rPr>
          <w:rFonts w:cs="Times New Roman"/>
          <w:bCs/>
          <w:lang w:val="en-US"/>
        </w:rPr>
        <w:t>all</w:t>
      </w:r>
      <w:r w:rsidRPr="00EB1255">
        <w:rPr>
          <w:rFonts w:cs="Times New Roman"/>
          <w:bCs/>
          <w:lang w:val="en-US"/>
        </w:rPr>
        <w:t xml:space="preserve">. </w:t>
      </w:r>
    </w:p>
    <w:p w14:paraId="64837C25" w14:textId="77777777" w:rsidR="00931679" w:rsidRPr="00EB1255" w:rsidRDefault="00931679" w:rsidP="00655002">
      <w:pPr>
        <w:pStyle w:val="Default"/>
        <w:spacing w:line="276" w:lineRule="auto"/>
        <w:rPr>
          <w:lang w:val="en-US"/>
        </w:rPr>
      </w:pPr>
    </w:p>
    <w:p w14:paraId="233E9207" w14:textId="77777777" w:rsidR="006E201D" w:rsidRPr="00436344" w:rsidRDefault="006E201D" w:rsidP="00655002">
      <w:pPr>
        <w:pStyle w:val="Default"/>
        <w:spacing w:line="276" w:lineRule="auto"/>
        <w:rPr>
          <w:rFonts w:cs="Times New Roman"/>
        </w:rPr>
      </w:pPr>
      <w:r w:rsidRPr="00436344">
        <w:rPr>
          <w:rFonts w:cs="Times New Roman"/>
        </w:rPr>
        <w:t xml:space="preserve">Guidelines for partnerships: </w:t>
      </w:r>
    </w:p>
    <w:p w14:paraId="3274D050" w14:textId="77777777" w:rsidR="006E201D" w:rsidRPr="00436344" w:rsidRDefault="006E201D" w:rsidP="00655002">
      <w:pPr>
        <w:pStyle w:val="Default"/>
        <w:spacing w:line="276" w:lineRule="auto"/>
        <w:rPr>
          <w:rFonts w:cs="Times New Roman"/>
        </w:rPr>
      </w:pPr>
    </w:p>
    <w:p w14:paraId="466868A0" w14:textId="77777777" w:rsidR="006E201D" w:rsidRPr="00436344" w:rsidRDefault="006E201D" w:rsidP="00436344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Universities and governmental research institutions will be granted 44 % of the</w:t>
      </w:r>
    </w:p>
    <w:p w14:paraId="2E829A9E" w14:textId="77777777" w:rsidR="006E201D" w:rsidRPr="00436344" w:rsidRDefault="006E201D" w:rsidP="00436344">
      <w:pPr>
        <w:pStyle w:val="Opstilling-punkttegn"/>
        <w:numPr>
          <w:ilvl w:val="0"/>
          <w:numId w:val="0"/>
        </w:numPr>
        <w:ind w:left="360"/>
        <w:rPr>
          <w:rFonts w:ascii="Cambria" w:hAnsi="Cambria"/>
          <w:sz w:val="24"/>
          <w:szCs w:val="24"/>
          <w:lang w:val="en-US"/>
        </w:rPr>
      </w:pPr>
      <w:proofErr w:type="gramStart"/>
      <w:r w:rsidRPr="00436344">
        <w:rPr>
          <w:rFonts w:ascii="Cambria" w:hAnsi="Cambria"/>
          <w:sz w:val="24"/>
          <w:szCs w:val="24"/>
          <w:lang w:val="en-US"/>
        </w:rPr>
        <w:t>total</w:t>
      </w:r>
      <w:proofErr w:type="gramEnd"/>
      <w:r w:rsidRPr="00436344">
        <w:rPr>
          <w:rFonts w:ascii="Cambria" w:hAnsi="Cambria"/>
          <w:sz w:val="24"/>
          <w:szCs w:val="24"/>
          <w:lang w:val="en-US"/>
        </w:rPr>
        <w:t xml:space="preserve"> amount applied for to cover overhead expenses.</w:t>
      </w:r>
    </w:p>
    <w:p w14:paraId="637266BA" w14:textId="77777777" w:rsidR="006E201D" w:rsidRPr="00436344" w:rsidRDefault="00931679" w:rsidP="00436344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 xml:space="preserve">Other public </w:t>
      </w:r>
      <w:r w:rsidR="006E201D" w:rsidRPr="00436344">
        <w:rPr>
          <w:rFonts w:ascii="Cambria" w:hAnsi="Cambria"/>
          <w:sz w:val="24"/>
          <w:szCs w:val="24"/>
          <w:lang w:val="en-US"/>
        </w:rPr>
        <w:t>owned institutions, for instance university hospitals, will be granted</w:t>
      </w:r>
    </w:p>
    <w:p w14:paraId="36DBEAC7" w14:textId="77777777" w:rsidR="006E201D" w:rsidRPr="00436344" w:rsidRDefault="006E201D" w:rsidP="00436344">
      <w:pPr>
        <w:pStyle w:val="Opstilling-punkttegn"/>
        <w:numPr>
          <w:ilvl w:val="0"/>
          <w:numId w:val="0"/>
        </w:numPr>
        <w:ind w:left="360"/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3.1 % of the total amount applied for to cover administration expenses.</w:t>
      </w:r>
    </w:p>
    <w:p w14:paraId="2DCA9BC7" w14:textId="77777777" w:rsidR="006E201D" w:rsidRPr="00436344" w:rsidRDefault="006E201D" w:rsidP="00436344">
      <w:pPr>
        <w:pStyle w:val="Opstilling-punkttegn"/>
        <w:rPr>
          <w:rFonts w:ascii="Cambria" w:hAnsi="Cambria" w:cs="Georg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GTS institutes will be granted 20 % of the total amount applied for to cover overhead</w:t>
      </w:r>
      <w:r w:rsidR="00436344" w:rsidRPr="00436344">
        <w:rPr>
          <w:rFonts w:ascii="Cambria" w:hAnsi="Cambria"/>
          <w:sz w:val="24"/>
          <w:szCs w:val="24"/>
          <w:lang w:val="en-US"/>
        </w:rPr>
        <w:t xml:space="preserve"> </w:t>
      </w:r>
      <w:r w:rsidRPr="00436344">
        <w:rPr>
          <w:rFonts w:ascii="Cambria" w:hAnsi="Cambria" w:cs="Georgia"/>
          <w:sz w:val="24"/>
          <w:szCs w:val="24"/>
          <w:lang w:val="en-US"/>
        </w:rPr>
        <w:t>expenses.</w:t>
      </w:r>
    </w:p>
    <w:p w14:paraId="50C6DFB5" w14:textId="77777777" w:rsidR="006E201D" w:rsidRPr="00436344" w:rsidRDefault="006E201D" w:rsidP="00436344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436344">
        <w:rPr>
          <w:rFonts w:ascii="Cambria" w:hAnsi="Cambria"/>
          <w:sz w:val="24"/>
          <w:szCs w:val="24"/>
          <w:lang w:val="en-US"/>
        </w:rPr>
        <w:t>Overhead or administration expenses will not be granted to private persons, companies</w:t>
      </w:r>
      <w:r w:rsidR="00436344" w:rsidRPr="00436344">
        <w:rPr>
          <w:rFonts w:ascii="Cambria" w:hAnsi="Cambria"/>
          <w:sz w:val="24"/>
          <w:szCs w:val="24"/>
          <w:lang w:val="en-US"/>
        </w:rPr>
        <w:t xml:space="preserve"> </w:t>
      </w:r>
      <w:r w:rsidRPr="00436344">
        <w:rPr>
          <w:rFonts w:ascii="Cambria" w:hAnsi="Cambria" w:cs="Georgia"/>
          <w:sz w:val="24"/>
          <w:szCs w:val="24"/>
          <w:lang w:val="en-US"/>
        </w:rPr>
        <w:t>or non-profit organisations.</w:t>
      </w:r>
    </w:p>
    <w:p w14:paraId="7881085B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r w:rsidRPr="00960131">
        <w:rPr>
          <w:rFonts w:cs="Times New Roman"/>
          <w:color w:val="auto"/>
          <w:lang w:val="en-US"/>
        </w:rPr>
        <w:t>Financial support for companies are granted in accordance with the EU regulation</w:t>
      </w:r>
    </w:p>
    <w:p w14:paraId="092A7097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proofErr w:type="gramStart"/>
      <w:r w:rsidRPr="00960131">
        <w:rPr>
          <w:rFonts w:cs="Times New Roman"/>
          <w:color w:val="auto"/>
          <w:lang w:val="en-US"/>
        </w:rPr>
        <w:t>and</w:t>
      </w:r>
      <w:proofErr w:type="gramEnd"/>
      <w:r w:rsidRPr="00960131">
        <w:rPr>
          <w:rFonts w:cs="Times New Roman"/>
          <w:color w:val="auto"/>
          <w:lang w:val="en-US"/>
        </w:rPr>
        <w:t xml:space="preserve"> De </w:t>
      </w:r>
      <w:proofErr w:type="spellStart"/>
      <w:r w:rsidRPr="00960131">
        <w:rPr>
          <w:rFonts w:cs="Times New Roman"/>
          <w:color w:val="auto"/>
          <w:lang w:val="en-US"/>
        </w:rPr>
        <w:t>minimis</w:t>
      </w:r>
      <w:proofErr w:type="spellEnd"/>
      <w:r w:rsidRPr="00960131">
        <w:rPr>
          <w:rFonts w:cs="Times New Roman"/>
          <w:color w:val="auto"/>
          <w:lang w:val="en-US"/>
        </w:rPr>
        <w:t xml:space="preserve"> aid, cf. Commission Regulation (EC) No 1407/2013 of 18 December</w:t>
      </w:r>
    </w:p>
    <w:p w14:paraId="3C2E0921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r w:rsidRPr="00960131">
        <w:rPr>
          <w:rFonts w:cs="Times New Roman"/>
          <w:color w:val="auto"/>
          <w:lang w:val="en-US"/>
        </w:rPr>
        <w:t>2013 on the application of Articles 107 and 108 of the Treaty on the Functioning</w:t>
      </w:r>
    </w:p>
    <w:p w14:paraId="4D20FA46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proofErr w:type="gramStart"/>
      <w:r w:rsidRPr="00960131">
        <w:rPr>
          <w:rFonts w:cs="Times New Roman"/>
          <w:color w:val="auto"/>
          <w:lang w:val="en-US"/>
        </w:rPr>
        <w:t>of</w:t>
      </w:r>
      <w:proofErr w:type="gramEnd"/>
      <w:r w:rsidRPr="00960131">
        <w:rPr>
          <w:rFonts w:cs="Times New Roman"/>
          <w:color w:val="auto"/>
          <w:lang w:val="en-US"/>
        </w:rPr>
        <w:t xml:space="preserve"> the European Union to de </w:t>
      </w:r>
      <w:proofErr w:type="spellStart"/>
      <w:r w:rsidRPr="00960131">
        <w:rPr>
          <w:rFonts w:cs="Times New Roman"/>
          <w:color w:val="auto"/>
          <w:lang w:val="en-US"/>
        </w:rPr>
        <w:t>minimis</w:t>
      </w:r>
      <w:proofErr w:type="spellEnd"/>
      <w:r w:rsidRPr="00960131">
        <w:rPr>
          <w:rFonts w:cs="Times New Roman"/>
          <w:color w:val="auto"/>
          <w:lang w:val="en-US"/>
        </w:rPr>
        <w:t xml:space="preserve"> aid. This implies that financial support is</w:t>
      </w:r>
    </w:p>
    <w:p w14:paraId="052E2D9E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proofErr w:type="gramStart"/>
      <w:r w:rsidRPr="00960131">
        <w:rPr>
          <w:rFonts w:cs="Times New Roman"/>
          <w:color w:val="auto"/>
          <w:lang w:val="en-US"/>
        </w:rPr>
        <w:t>granted</w:t>
      </w:r>
      <w:proofErr w:type="gramEnd"/>
      <w:r w:rsidRPr="00960131">
        <w:rPr>
          <w:rFonts w:cs="Times New Roman"/>
          <w:color w:val="auto"/>
          <w:lang w:val="en-US"/>
        </w:rPr>
        <w:t xml:space="preserve"> on the assumption that the company is familiar with and follows the rules</w:t>
      </w:r>
    </w:p>
    <w:p w14:paraId="5798C63C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proofErr w:type="gramStart"/>
      <w:r w:rsidRPr="00960131">
        <w:rPr>
          <w:rFonts w:cs="Times New Roman"/>
          <w:color w:val="auto"/>
          <w:lang w:val="en-US"/>
        </w:rPr>
        <w:t>of</w:t>
      </w:r>
      <w:proofErr w:type="gramEnd"/>
      <w:r w:rsidRPr="00960131">
        <w:rPr>
          <w:rFonts w:cs="Times New Roman"/>
          <w:color w:val="auto"/>
          <w:lang w:val="en-US"/>
        </w:rPr>
        <w:t xml:space="preserve"> de </w:t>
      </w:r>
      <w:proofErr w:type="spellStart"/>
      <w:r w:rsidRPr="00960131">
        <w:rPr>
          <w:rFonts w:cs="Times New Roman"/>
          <w:color w:val="auto"/>
          <w:lang w:val="en-US"/>
        </w:rPr>
        <w:t>minimis</w:t>
      </w:r>
      <w:proofErr w:type="spellEnd"/>
      <w:r w:rsidRPr="00960131">
        <w:rPr>
          <w:rFonts w:cs="Times New Roman"/>
          <w:color w:val="auto"/>
          <w:lang w:val="en-US"/>
        </w:rPr>
        <w:t xml:space="preserve"> aid. Hence, applicants from companies are required to use the form</w:t>
      </w:r>
    </w:p>
    <w:p w14:paraId="1AF9E2B6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r w:rsidRPr="00960131">
        <w:rPr>
          <w:rFonts w:cs="Times New Roman"/>
          <w:color w:val="auto"/>
          <w:lang w:val="en-US"/>
        </w:rPr>
        <w:t xml:space="preserve">“Declaration of aid under de </w:t>
      </w:r>
      <w:proofErr w:type="spellStart"/>
      <w:r w:rsidRPr="00960131">
        <w:rPr>
          <w:rFonts w:cs="Times New Roman"/>
          <w:color w:val="auto"/>
          <w:lang w:val="en-US"/>
        </w:rPr>
        <w:t>minimis</w:t>
      </w:r>
      <w:proofErr w:type="spellEnd"/>
      <w:r w:rsidRPr="00960131">
        <w:rPr>
          <w:rFonts w:cs="Times New Roman"/>
          <w:color w:val="auto"/>
          <w:lang w:val="en-US"/>
        </w:rPr>
        <w:t xml:space="preserve"> regulation” which should be appended to the</w:t>
      </w:r>
    </w:p>
    <w:p w14:paraId="7F7B1DB4" w14:textId="77777777" w:rsidR="006E201D" w:rsidRPr="00960131" w:rsidRDefault="006E201D" w:rsidP="00655002">
      <w:pPr>
        <w:pStyle w:val="Default"/>
        <w:spacing w:line="276" w:lineRule="auto"/>
        <w:rPr>
          <w:rFonts w:cs="Times New Roman"/>
          <w:color w:val="auto"/>
          <w:lang w:val="en-US"/>
        </w:rPr>
      </w:pPr>
      <w:proofErr w:type="gramStart"/>
      <w:r w:rsidRPr="00960131">
        <w:rPr>
          <w:rFonts w:cs="Times New Roman"/>
          <w:color w:val="auto"/>
          <w:lang w:val="en-US"/>
        </w:rPr>
        <w:t>electronic</w:t>
      </w:r>
      <w:proofErr w:type="gramEnd"/>
      <w:r w:rsidRPr="00960131">
        <w:rPr>
          <w:rFonts w:cs="Times New Roman"/>
          <w:color w:val="auto"/>
          <w:lang w:val="en-US"/>
        </w:rPr>
        <w:t xml:space="preserve"> application. Link to the form is found in the electronic application module</w:t>
      </w:r>
    </w:p>
    <w:p w14:paraId="312F8E6F" w14:textId="77777777" w:rsidR="006E201D" w:rsidRPr="00C823B7" w:rsidRDefault="006E201D" w:rsidP="00655002">
      <w:pPr>
        <w:pStyle w:val="Default"/>
        <w:spacing w:line="276" w:lineRule="auto"/>
        <w:rPr>
          <w:rFonts w:cs="Times New Roman"/>
          <w:strike/>
          <w:color w:val="0000FF"/>
          <w:lang w:val="en-US"/>
        </w:rPr>
      </w:pPr>
      <w:r w:rsidRPr="00960131">
        <w:rPr>
          <w:rFonts w:cs="Times New Roman"/>
          <w:color w:val="auto"/>
          <w:lang w:val="en-US"/>
        </w:rPr>
        <w:t>(</w:t>
      </w:r>
      <w:proofErr w:type="gramStart"/>
      <w:r w:rsidRPr="00960131">
        <w:rPr>
          <w:rFonts w:cs="Times New Roman"/>
          <w:color w:val="auto"/>
          <w:lang w:val="en-US"/>
        </w:rPr>
        <w:t>e-grant</w:t>
      </w:r>
      <w:proofErr w:type="gramEnd"/>
      <w:r w:rsidRPr="00960131">
        <w:rPr>
          <w:rFonts w:cs="Times New Roman"/>
          <w:color w:val="auto"/>
          <w:lang w:val="en-US"/>
        </w:rPr>
        <w:t>).</w:t>
      </w:r>
    </w:p>
    <w:p w14:paraId="0877FE89" w14:textId="77777777" w:rsidR="006E201D" w:rsidRPr="00EB1255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7E6C88CF" w14:textId="77777777" w:rsidR="006E201D" w:rsidRPr="00D677C8" w:rsidRDefault="006E201D" w:rsidP="00655002">
      <w:pPr>
        <w:pStyle w:val="Default"/>
        <w:spacing w:line="276" w:lineRule="auto"/>
        <w:rPr>
          <w:rFonts w:cs="Times New Roman"/>
          <w:lang w:val="en-GB"/>
        </w:rPr>
      </w:pPr>
      <w:r w:rsidRPr="00EB1255">
        <w:rPr>
          <w:rFonts w:cs="Times New Roman"/>
          <w:lang w:val="en-US"/>
        </w:rPr>
        <w:t xml:space="preserve">Please note that a grant from this call is personal. </w:t>
      </w:r>
      <w:r w:rsidRPr="00D677C8">
        <w:rPr>
          <w:rFonts w:cs="Times New Roman"/>
          <w:lang w:val="en-GB"/>
        </w:rPr>
        <w:t xml:space="preserve">However, the institution </w:t>
      </w:r>
      <w:r w:rsidRPr="00960131">
        <w:rPr>
          <w:rFonts w:cs="Times New Roman"/>
          <w:color w:val="auto"/>
          <w:lang w:val="en-GB"/>
        </w:rPr>
        <w:t>or company</w:t>
      </w:r>
    </w:p>
    <w:p w14:paraId="24C97280" w14:textId="77777777" w:rsidR="006E201D" w:rsidRPr="00EB1255" w:rsidRDefault="006E201D" w:rsidP="00655002">
      <w:pPr>
        <w:pStyle w:val="Default"/>
        <w:spacing w:after="200" w:line="276" w:lineRule="auto"/>
        <w:rPr>
          <w:rFonts w:cs="Times New Roman"/>
          <w:lang w:val="en-US"/>
        </w:rPr>
      </w:pPr>
      <w:proofErr w:type="gramStart"/>
      <w:r w:rsidRPr="00EB1255">
        <w:rPr>
          <w:rFonts w:cs="Times New Roman"/>
          <w:lang w:val="en-US"/>
        </w:rPr>
        <w:t>where</w:t>
      </w:r>
      <w:proofErr w:type="gramEnd"/>
      <w:r w:rsidRPr="00EB1255">
        <w:rPr>
          <w:rFonts w:cs="Times New Roman"/>
          <w:lang w:val="en-US"/>
        </w:rPr>
        <w:t xml:space="preserve"> the applicant is employed will receive and must administer the grant.</w:t>
      </w:r>
    </w:p>
    <w:p w14:paraId="5F3A515E" w14:textId="13E1DE8A" w:rsidR="006E201D" w:rsidRPr="00EB1255" w:rsidRDefault="006E201D" w:rsidP="00655002">
      <w:pPr>
        <w:pStyle w:val="Default"/>
        <w:pageBreakBefore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b/>
          <w:bCs/>
          <w:lang w:val="en-US"/>
        </w:rPr>
        <w:lastRenderedPageBreak/>
        <w:t>Korea</w:t>
      </w:r>
      <w:r w:rsidR="00436344" w:rsidRPr="00EB1255">
        <w:rPr>
          <w:rFonts w:cs="Times New Roman"/>
          <w:b/>
          <w:bCs/>
          <w:lang w:val="en-US"/>
        </w:rPr>
        <w:t>:</w:t>
      </w:r>
      <w:r w:rsidRPr="00EB1255">
        <w:rPr>
          <w:rFonts w:cs="Times New Roman"/>
          <w:b/>
          <w:bCs/>
          <w:lang w:val="en-US"/>
        </w:rPr>
        <w:t xml:space="preserve"> </w:t>
      </w:r>
    </w:p>
    <w:p w14:paraId="02309616" w14:textId="77777777" w:rsidR="002F2C1F" w:rsidRPr="002F2C1F" w:rsidRDefault="002F2C1F" w:rsidP="00655002">
      <w:pPr>
        <w:pStyle w:val="Default"/>
        <w:spacing w:line="276" w:lineRule="auto"/>
        <w:rPr>
          <w:rFonts w:asciiTheme="majorHAnsi" w:hAnsiTheme="majorHAnsi" w:cs="Times New Roman"/>
          <w:lang w:val="en-US"/>
        </w:rPr>
      </w:pPr>
    </w:p>
    <w:p w14:paraId="160F49C8" w14:textId="4D0217E6" w:rsidR="005F580C" w:rsidRPr="00DC1E1D" w:rsidRDefault="006E201D" w:rsidP="005F580C">
      <w:pPr>
        <w:pStyle w:val="Default"/>
        <w:spacing w:line="276" w:lineRule="auto"/>
        <w:rPr>
          <w:rFonts w:cs="Times New Roman"/>
          <w:bCs/>
          <w:color w:val="auto"/>
          <w:lang w:val="en-US"/>
        </w:rPr>
      </w:pPr>
      <w:r w:rsidRPr="00DC1E1D">
        <w:rPr>
          <w:rFonts w:asciiTheme="majorHAnsi" w:hAnsiTheme="majorHAnsi" w:cs="Times New Roman"/>
          <w:color w:val="auto"/>
          <w:lang w:val="en-US"/>
        </w:rPr>
        <w:t xml:space="preserve">The maximum funding for all Korean partners </w:t>
      </w:r>
      <w:r w:rsidR="005F580C" w:rsidRPr="00DC1E1D">
        <w:rPr>
          <w:rFonts w:asciiTheme="majorHAnsi" w:hAnsiTheme="majorHAnsi" w:cs="Times New Roman" w:hint="eastAsia"/>
          <w:color w:val="auto"/>
          <w:lang w:val="en-US" w:eastAsia="ko-KR"/>
        </w:rPr>
        <w:t xml:space="preserve">in an application </w:t>
      </w:r>
      <w:r w:rsidRPr="00DC1E1D">
        <w:rPr>
          <w:rFonts w:asciiTheme="majorHAnsi" w:hAnsiTheme="majorHAnsi" w:cs="Times New Roman"/>
          <w:color w:val="auto"/>
          <w:lang w:val="en-US"/>
        </w:rPr>
        <w:t xml:space="preserve">is </w:t>
      </w:r>
      <w:r w:rsidR="005F580C" w:rsidRPr="00DC1E1D">
        <w:rPr>
          <w:rFonts w:asciiTheme="majorHAnsi" w:hAnsiTheme="majorHAnsi" w:cs="Times New Roman" w:hint="eastAsia"/>
          <w:color w:val="auto"/>
          <w:lang w:val="en-US" w:eastAsia="ko-KR"/>
        </w:rPr>
        <w:t>2</w:t>
      </w:r>
      <w:r w:rsidR="00C823B7" w:rsidRPr="00DC1E1D">
        <w:rPr>
          <w:rFonts w:asciiTheme="majorHAnsi" w:hAnsiTheme="majorHAnsi" w:cs="Times New Roman" w:hint="eastAsia"/>
          <w:color w:val="auto"/>
          <w:lang w:val="en-US" w:eastAsia="ko-KR"/>
        </w:rPr>
        <w:t>0,000,000</w:t>
      </w:r>
      <w:r w:rsidRPr="00DC1E1D">
        <w:rPr>
          <w:rFonts w:asciiTheme="majorHAnsi" w:hAnsiTheme="majorHAnsi" w:cs="Times New Roman"/>
          <w:color w:val="auto"/>
          <w:lang w:val="en-US"/>
        </w:rPr>
        <w:t xml:space="preserve"> KRW </w:t>
      </w:r>
      <w:r w:rsidR="005F580C" w:rsidRPr="00DC1E1D">
        <w:rPr>
          <w:rFonts w:asciiTheme="majorHAnsi" w:hAnsiTheme="majorHAnsi" w:cs="Times New Roman" w:hint="eastAsia"/>
          <w:color w:val="auto"/>
          <w:lang w:val="en-US" w:eastAsia="ko-KR"/>
        </w:rPr>
        <w:t>incl. overhead per project</w:t>
      </w:r>
      <w:r w:rsidRPr="00DC1E1D">
        <w:rPr>
          <w:rFonts w:asciiTheme="majorHAnsi" w:hAnsiTheme="majorHAnsi" w:cs="Times New Roman"/>
          <w:color w:val="auto"/>
          <w:lang w:val="en-US"/>
        </w:rPr>
        <w:t xml:space="preserve">. NRF </w:t>
      </w:r>
      <w:r w:rsidR="005F580C" w:rsidRPr="00DC1E1D">
        <w:rPr>
          <w:rFonts w:cs="Times New Roman"/>
          <w:bCs/>
          <w:color w:val="auto"/>
          <w:lang w:val="en-US"/>
        </w:rPr>
        <w:t>will provide funding for two</w:t>
      </w:r>
      <w:r w:rsidR="005F580C" w:rsidRPr="00DC1E1D">
        <w:rPr>
          <w:rFonts w:cs="Times New Roman" w:hint="eastAsia"/>
          <w:bCs/>
          <w:color w:val="auto"/>
          <w:lang w:val="en-US" w:eastAsia="ko-KR"/>
        </w:rPr>
        <w:t xml:space="preserve"> to three</w:t>
      </w:r>
      <w:r w:rsidR="00444AF1">
        <w:rPr>
          <w:rFonts w:cs="Times New Roman"/>
          <w:bCs/>
          <w:color w:val="auto"/>
          <w:lang w:val="en-US"/>
        </w:rPr>
        <w:t xml:space="preserve"> separate projects under this </w:t>
      </w:r>
      <w:r w:rsidR="00444AF1">
        <w:rPr>
          <w:rFonts w:cs="Times New Roman"/>
          <w:bCs/>
          <w:color w:val="auto"/>
          <w:lang w:val="en-US"/>
        </w:rPr>
        <w:t>c</w:t>
      </w:r>
      <w:r w:rsidR="005F580C" w:rsidRPr="00DC1E1D">
        <w:rPr>
          <w:rFonts w:cs="Times New Roman"/>
          <w:bCs/>
          <w:color w:val="auto"/>
          <w:lang w:val="en-US"/>
        </w:rPr>
        <w:t>all</w:t>
      </w:r>
      <w:r w:rsidRPr="00DC1E1D">
        <w:rPr>
          <w:rFonts w:asciiTheme="majorHAnsi" w:hAnsiTheme="majorHAnsi" w:cs="Times New Roman"/>
          <w:color w:val="auto"/>
          <w:lang w:val="en-US"/>
        </w:rPr>
        <w:t xml:space="preserve">. Please refer to the </w:t>
      </w:r>
      <w:ins w:id="1" w:author="Anette Day" w:date="2017-07-06T13:41:00Z">
        <w:r w:rsidR="00444AF1">
          <w:rPr>
            <w:rFonts w:asciiTheme="majorHAnsi" w:hAnsiTheme="majorHAnsi" w:cs="Times New Roman"/>
            <w:color w:val="auto"/>
            <w:lang w:val="en-US"/>
          </w:rPr>
          <w:fldChar w:fldCharType="begin"/>
        </w:r>
        <w:r w:rsidR="00444AF1">
          <w:rPr>
            <w:rFonts w:asciiTheme="majorHAnsi" w:hAnsiTheme="majorHAnsi" w:cs="Times New Roman"/>
            <w:color w:val="auto"/>
            <w:lang w:val="en-US"/>
          </w:rPr>
          <w:instrText xml:space="preserve"> HYPERLINK "http://www.nrf.re.kr" </w:instrText>
        </w:r>
        <w:r w:rsidR="00444AF1">
          <w:rPr>
            <w:rFonts w:asciiTheme="majorHAnsi" w:hAnsiTheme="majorHAnsi" w:cs="Times New Roman"/>
            <w:color w:val="auto"/>
            <w:lang w:val="en-US"/>
          </w:rPr>
          <w:fldChar w:fldCharType="separate"/>
        </w:r>
        <w:proofErr w:type="spellStart"/>
        <w:r w:rsidRPr="00444AF1">
          <w:rPr>
            <w:rStyle w:val="Hyperlink"/>
            <w:rFonts w:asciiTheme="majorHAnsi" w:hAnsiTheme="majorHAnsi" w:cs="Times New Roman"/>
            <w:lang w:val="en-US"/>
          </w:rPr>
          <w:t>NRF</w:t>
        </w:r>
        <w:proofErr w:type="spellEnd"/>
        <w:r w:rsidRPr="00444AF1">
          <w:rPr>
            <w:rStyle w:val="Hyperlink"/>
            <w:rFonts w:asciiTheme="majorHAnsi" w:hAnsiTheme="majorHAnsi" w:cs="Times New Roman"/>
            <w:lang w:val="en-US"/>
          </w:rPr>
          <w:t xml:space="preserve"> funding site</w:t>
        </w:r>
        <w:r w:rsidR="00444AF1">
          <w:rPr>
            <w:rFonts w:asciiTheme="majorHAnsi" w:hAnsiTheme="majorHAnsi" w:cs="Times New Roman"/>
            <w:color w:val="auto"/>
            <w:lang w:val="en-US"/>
          </w:rPr>
          <w:fldChar w:fldCharType="end"/>
        </w:r>
      </w:ins>
      <w:r w:rsidR="00C823B7" w:rsidRPr="00DC1E1D">
        <w:rPr>
          <w:rFonts w:asciiTheme="majorHAnsi" w:hAnsiTheme="majorHAnsi" w:cs="Times New Roman" w:hint="eastAsia"/>
          <w:color w:val="auto"/>
          <w:lang w:val="en-US" w:eastAsia="ko-KR"/>
        </w:rPr>
        <w:t xml:space="preserve"> and call documents written in Korean</w:t>
      </w:r>
      <w:r w:rsidR="005F580C" w:rsidRPr="00DC1E1D">
        <w:rPr>
          <w:rFonts w:asciiTheme="majorHAnsi" w:hAnsiTheme="majorHAnsi" w:cs="Times New Roman"/>
          <w:color w:val="auto"/>
          <w:lang w:val="en-US"/>
        </w:rPr>
        <w:t xml:space="preserve"> for further information.</w:t>
      </w:r>
      <w:r w:rsidR="005F580C" w:rsidRPr="00DC1E1D">
        <w:rPr>
          <w:rFonts w:cs="Times New Roman"/>
          <w:bCs/>
          <w:color w:val="auto"/>
          <w:lang w:val="en-US"/>
        </w:rPr>
        <w:t xml:space="preserve"> </w:t>
      </w:r>
    </w:p>
    <w:p w14:paraId="638E2E35" w14:textId="77777777" w:rsidR="005F580C" w:rsidRPr="00DC1E1D" w:rsidRDefault="005F580C" w:rsidP="005F580C">
      <w:pPr>
        <w:pStyle w:val="Default"/>
        <w:spacing w:line="276" w:lineRule="auto"/>
        <w:rPr>
          <w:color w:val="auto"/>
          <w:lang w:val="en-US"/>
        </w:rPr>
      </w:pPr>
    </w:p>
    <w:p w14:paraId="608F9C11" w14:textId="77777777" w:rsidR="005F580C" w:rsidRPr="00DC1E1D" w:rsidRDefault="005F580C" w:rsidP="005F580C">
      <w:pPr>
        <w:pStyle w:val="Default"/>
        <w:spacing w:line="276" w:lineRule="auto"/>
        <w:rPr>
          <w:rFonts w:cs="Times New Roman"/>
          <w:color w:val="auto"/>
        </w:rPr>
      </w:pPr>
      <w:r w:rsidRPr="00DC1E1D">
        <w:rPr>
          <w:rFonts w:cs="Times New Roman"/>
          <w:color w:val="auto"/>
        </w:rPr>
        <w:t xml:space="preserve">Guidelines for partnerships: </w:t>
      </w:r>
    </w:p>
    <w:p w14:paraId="006318D6" w14:textId="77777777" w:rsidR="005F580C" w:rsidRPr="00DC1E1D" w:rsidRDefault="005F580C" w:rsidP="005F580C">
      <w:pPr>
        <w:pStyle w:val="Default"/>
        <w:spacing w:line="276" w:lineRule="auto"/>
        <w:rPr>
          <w:rFonts w:cs="Times New Roman"/>
          <w:color w:val="auto"/>
        </w:rPr>
      </w:pPr>
    </w:p>
    <w:p w14:paraId="74BC895A" w14:textId="0580E594" w:rsidR="005F580C" w:rsidRPr="00DC1E1D" w:rsidRDefault="00DC1E1D" w:rsidP="005F580C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 xml:space="preserve">Companies in Korea </w:t>
      </w:r>
      <w:r w:rsidRPr="00DC1E1D">
        <w:rPr>
          <w:rFonts w:ascii="Cambria" w:hAnsi="Cambria"/>
          <w:sz w:val="24"/>
          <w:szCs w:val="24"/>
          <w:lang w:val="en-US" w:eastAsia="ko-KR"/>
        </w:rPr>
        <w:t>are</w:t>
      </w:r>
      <w:r w:rsidR="005F580C" w:rsidRPr="00DC1E1D">
        <w:rPr>
          <w:rFonts w:ascii="Cambria" w:hAnsi="Cambria" w:hint="eastAsia"/>
          <w:sz w:val="24"/>
          <w:szCs w:val="24"/>
          <w:lang w:val="en-US" w:eastAsia="ko-KR"/>
        </w:rPr>
        <w:t xml:space="preserve"> not eligible</w:t>
      </w:r>
      <w:r>
        <w:rPr>
          <w:rFonts w:ascii="Cambria" w:hAnsi="Cambria" w:hint="eastAsia"/>
          <w:sz w:val="24"/>
          <w:szCs w:val="24"/>
          <w:lang w:val="en-US" w:eastAsia="ko-KR"/>
        </w:rPr>
        <w:t xml:space="preserve"> to </w:t>
      </w:r>
      <w:r>
        <w:rPr>
          <w:rFonts w:ascii="Cambria" w:hAnsi="Cambria"/>
          <w:sz w:val="24"/>
          <w:szCs w:val="24"/>
          <w:lang w:val="en-US" w:eastAsia="ko-KR"/>
        </w:rPr>
        <w:t>receive</w:t>
      </w:r>
      <w:r w:rsidR="004E6C65" w:rsidRPr="00DC1E1D">
        <w:rPr>
          <w:rFonts w:ascii="Cambria" w:hAnsi="Cambria" w:hint="eastAsia"/>
          <w:sz w:val="24"/>
          <w:szCs w:val="24"/>
          <w:lang w:val="en-US" w:eastAsia="ko-KR"/>
        </w:rPr>
        <w:t xml:space="preserve"> fund</w:t>
      </w:r>
      <w:r>
        <w:rPr>
          <w:rFonts w:ascii="Cambria" w:hAnsi="Cambria"/>
          <w:sz w:val="24"/>
          <w:szCs w:val="24"/>
          <w:lang w:val="en-US" w:eastAsia="ko-KR"/>
        </w:rPr>
        <w:t>ing</w:t>
      </w:r>
      <w:r w:rsidR="004E6C65" w:rsidRPr="00DC1E1D">
        <w:rPr>
          <w:rFonts w:ascii="Cambria" w:hAnsi="Cambria" w:hint="eastAsia"/>
          <w:sz w:val="24"/>
          <w:szCs w:val="24"/>
          <w:lang w:val="en-US" w:eastAsia="ko-KR"/>
        </w:rPr>
        <w:t xml:space="preserve"> from this program.</w:t>
      </w:r>
    </w:p>
    <w:p w14:paraId="3D296A90" w14:textId="11A3A6D8" w:rsidR="005F580C" w:rsidRPr="00DC1E1D" w:rsidRDefault="005F580C" w:rsidP="005F580C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>Applicants</w:t>
      </w:r>
      <w:r w:rsidRPr="00DC1E1D">
        <w:rPr>
          <w:rFonts w:ascii="Cambria" w:hAnsi="Cambria"/>
          <w:sz w:val="24"/>
          <w:szCs w:val="24"/>
          <w:lang w:val="en-US"/>
        </w:rPr>
        <w:t xml:space="preserve"> </w:t>
      </w:r>
      <w:r w:rsidRPr="00DC1E1D">
        <w:rPr>
          <w:rFonts w:ascii="Cambria" w:hAnsi="Cambria" w:hint="eastAsia"/>
          <w:sz w:val="24"/>
          <w:szCs w:val="24"/>
          <w:lang w:val="en-US" w:eastAsia="ko-KR"/>
        </w:rPr>
        <w:t xml:space="preserve">will be granted maximum </w:t>
      </w:r>
      <w:r w:rsidR="00B63AAD" w:rsidRPr="00DC1E1D">
        <w:rPr>
          <w:rFonts w:ascii="Cambria" w:hAnsi="Cambria"/>
          <w:sz w:val="24"/>
          <w:szCs w:val="24"/>
          <w:lang w:val="en-US"/>
        </w:rPr>
        <w:t xml:space="preserve">7% </w:t>
      </w:r>
      <w:r w:rsidR="00B63AAD" w:rsidRPr="00DC1E1D">
        <w:rPr>
          <w:rFonts w:ascii="Cambria" w:hAnsi="Cambria" w:hint="eastAsia"/>
          <w:sz w:val="24"/>
          <w:szCs w:val="24"/>
          <w:lang w:val="en-US" w:eastAsia="ko-KR"/>
        </w:rPr>
        <w:t>from</w:t>
      </w:r>
      <w:r w:rsidRPr="00DC1E1D">
        <w:rPr>
          <w:rFonts w:ascii="Cambria" w:hAnsi="Cambria"/>
          <w:sz w:val="24"/>
          <w:szCs w:val="24"/>
          <w:lang w:val="en-US"/>
        </w:rPr>
        <w:t xml:space="preserve"> the total amount applied for to cover overhead expenses</w:t>
      </w:r>
      <w:r w:rsidRPr="00DC1E1D">
        <w:rPr>
          <w:rFonts w:ascii="Cambria" w:hAnsi="Cambria" w:hint="eastAsia"/>
          <w:sz w:val="24"/>
          <w:szCs w:val="24"/>
          <w:lang w:val="en-US" w:eastAsia="ko-KR"/>
        </w:rPr>
        <w:t>.</w:t>
      </w:r>
    </w:p>
    <w:p w14:paraId="50CEB4B7" w14:textId="77777777" w:rsidR="00A329B3" w:rsidRPr="00EB1255" w:rsidRDefault="00A329B3" w:rsidP="00655002">
      <w:pPr>
        <w:pStyle w:val="Default"/>
        <w:spacing w:line="276" w:lineRule="auto"/>
        <w:rPr>
          <w:rFonts w:asciiTheme="majorHAnsi" w:hAnsiTheme="majorHAnsi" w:cs="Times New Roman"/>
          <w:sz w:val="32"/>
          <w:szCs w:val="32"/>
          <w:lang w:val="en-US"/>
        </w:rPr>
      </w:pPr>
    </w:p>
    <w:p w14:paraId="24F7B5C9" w14:textId="77777777" w:rsidR="00EB1255" w:rsidRDefault="00EB1255" w:rsidP="00655002">
      <w:pPr>
        <w:pStyle w:val="Default"/>
        <w:spacing w:line="276" w:lineRule="auto"/>
        <w:rPr>
          <w:rFonts w:asciiTheme="majorHAnsi" w:hAnsiTheme="majorHAnsi" w:cs="Times New Roman"/>
          <w:sz w:val="32"/>
          <w:szCs w:val="32"/>
          <w:lang w:val="en-US"/>
        </w:rPr>
      </w:pPr>
      <w:r>
        <w:rPr>
          <w:rFonts w:asciiTheme="majorHAnsi" w:hAnsiTheme="majorHAnsi" w:cs="Times New Roman"/>
          <w:sz w:val="32"/>
          <w:szCs w:val="32"/>
          <w:lang w:val="en-US"/>
        </w:rPr>
        <w:t>Evaluation criteria</w:t>
      </w:r>
    </w:p>
    <w:p w14:paraId="4E05A9AC" w14:textId="77777777" w:rsidR="00EB1255" w:rsidRDefault="00EB1255" w:rsidP="00655002">
      <w:pPr>
        <w:pStyle w:val="Default"/>
        <w:spacing w:line="276" w:lineRule="auto"/>
        <w:rPr>
          <w:rFonts w:asciiTheme="majorHAnsi" w:hAnsiTheme="majorHAnsi" w:cs="Times New Roman"/>
          <w:sz w:val="32"/>
          <w:szCs w:val="32"/>
          <w:lang w:val="en-US"/>
        </w:rPr>
      </w:pPr>
    </w:p>
    <w:p w14:paraId="4A4B1A87" w14:textId="77777777" w:rsidR="00EB1255" w:rsidRDefault="00EB1255" w:rsidP="00655002">
      <w:pPr>
        <w:pStyle w:val="Default"/>
        <w:spacing w:line="276" w:lineRule="auto"/>
        <w:rPr>
          <w:rFonts w:cs="Times New Roman"/>
          <w:b/>
          <w:lang w:val="en-US"/>
        </w:rPr>
      </w:pPr>
      <w:r w:rsidRPr="00EB1255">
        <w:rPr>
          <w:rFonts w:cs="Times New Roman"/>
          <w:b/>
          <w:lang w:val="en-US"/>
        </w:rPr>
        <w:t>Denmark:</w:t>
      </w:r>
    </w:p>
    <w:p w14:paraId="3E458E3A" w14:textId="77777777" w:rsidR="00EB1255" w:rsidRPr="00EB1255" w:rsidRDefault="00EB1255" w:rsidP="00655002">
      <w:pPr>
        <w:pStyle w:val="Default"/>
        <w:spacing w:line="276" w:lineRule="auto"/>
        <w:rPr>
          <w:rFonts w:cs="Times New Roman"/>
          <w:b/>
          <w:lang w:val="en-US"/>
        </w:rPr>
      </w:pPr>
    </w:p>
    <w:p w14:paraId="0D6E111A" w14:textId="25464251" w:rsidR="00EB1255" w:rsidRPr="00EB1255" w:rsidRDefault="00EB1255" w:rsidP="00EB1255">
      <w:pPr>
        <w:pStyle w:val="Default"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>The applicant (recogni</w:t>
      </w:r>
      <w:r w:rsidR="00444AF1">
        <w:rPr>
          <w:rFonts w:cs="Times New Roman"/>
          <w:lang w:val="en-US"/>
        </w:rPr>
        <w:t>s</w:t>
      </w:r>
      <w:r w:rsidRPr="00EB1255">
        <w:rPr>
          <w:rFonts w:cs="Times New Roman"/>
          <w:lang w:val="en-US"/>
        </w:rPr>
        <w:t>ed scientist or res</w:t>
      </w:r>
      <w:r>
        <w:rPr>
          <w:rFonts w:cs="Times New Roman"/>
          <w:lang w:val="en-US"/>
        </w:rPr>
        <w:t xml:space="preserve">earch expert </w:t>
      </w:r>
      <w:r w:rsidR="00E06E60">
        <w:rPr>
          <w:rFonts w:cs="Times New Roman"/>
          <w:lang w:val="en-US"/>
        </w:rPr>
        <w:t xml:space="preserve">in </w:t>
      </w:r>
      <w:r>
        <w:rPr>
          <w:rFonts w:cs="Times New Roman"/>
          <w:lang w:val="en-US"/>
        </w:rPr>
        <w:t>Denmark</w:t>
      </w:r>
      <w:r w:rsidRPr="00EB1255">
        <w:rPr>
          <w:rFonts w:cs="Times New Roman"/>
          <w:lang w:val="en-US"/>
        </w:rPr>
        <w:t>) must have identified one or more foreign partners from a scientifically/technically recogni</w:t>
      </w:r>
      <w:r w:rsidR="00444AF1">
        <w:rPr>
          <w:rFonts w:cs="Times New Roman"/>
          <w:lang w:val="en-US"/>
        </w:rPr>
        <w:t>s</w:t>
      </w:r>
      <w:r w:rsidRPr="00EB1255">
        <w:rPr>
          <w:rFonts w:cs="Times New Roman"/>
          <w:lang w:val="en-US"/>
        </w:rPr>
        <w:t>ed institution</w:t>
      </w:r>
      <w:r w:rsidRPr="00960131">
        <w:rPr>
          <w:rFonts w:cs="Times New Roman"/>
          <w:color w:val="FF0000"/>
          <w:lang w:val="en-US"/>
        </w:rPr>
        <w:t xml:space="preserve"> </w:t>
      </w:r>
      <w:r w:rsidR="003A64EA">
        <w:rPr>
          <w:rFonts w:cs="Times New Roman"/>
          <w:lang w:val="en-US"/>
        </w:rPr>
        <w:t>in Korea</w:t>
      </w:r>
      <w:r w:rsidRPr="00EB1255">
        <w:rPr>
          <w:rFonts w:cs="Times New Roman"/>
          <w:lang w:val="en-US"/>
        </w:rPr>
        <w:t xml:space="preserve">. The applicant and the </w:t>
      </w:r>
      <w:r w:rsidR="003A64EA">
        <w:rPr>
          <w:rFonts w:cs="Times New Roman"/>
          <w:lang w:val="en-US"/>
        </w:rPr>
        <w:t>Korean</w:t>
      </w:r>
      <w:r w:rsidRPr="00EB1255">
        <w:rPr>
          <w:rFonts w:cs="Times New Roman"/>
          <w:lang w:val="en-US"/>
        </w:rPr>
        <w:t xml:space="preserve"> partner(s) must be recogni</w:t>
      </w:r>
      <w:r w:rsidR="00444AF1">
        <w:rPr>
          <w:rFonts w:cs="Times New Roman"/>
          <w:lang w:val="en-US"/>
        </w:rPr>
        <w:t>s</w:t>
      </w:r>
      <w:r w:rsidRPr="00EB1255">
        <w:rPr>
          <w:rFonts w:cs="Times New Roman"/>
          <w:lang w:val="en-US"/>
        </w:rPr>
        <w:t>ed scientists or research experts in</w:t>
      </w:r>
      <w:r w:rsidR="00E06E60">
        <w:rPr>
          <w:rFonts w:cs="Times New Roman"/>
          <w:lang w:val="en-US"/>
        </w:rPr>
        <w:t xml:space="preserve"> the relevant field of research</w:t>
      </w:r>
      <w:r w:rsidRPr="00EB1255">
        <w:rPr>
          <w:rFonts w:cs="Times New Roman"/>
          <w:lang w:val="en-US"/>
        </w:rPr>
        <w:t xml:space="preserve"> and the project must be endorsed by their </w:t>
      </w:r>
      <w:r w:rsidR="003A64EA">
        <w:rPr>
          <w:rFonts w:cs="Times New Roman"/>
          <w:lang w:val="en-US"/>
        </w:rPr>
        <w:t>respective institutions</w:t>
      </w:r>
      <w:r w:rsidRPr="00EB1255">
        <w:rPr>
          <w:rFonts w:cs="Times New Roman"/>
          <w:lang w:val="en-US"/>
        </w:rPr>
        <w:t xml:space="preserve">. </w:t>
      </w:r>
    </w:p>
    <w:p w14:paraId="5292D79A" w14:textId="77777777" w:rsidR="00EB1255" w:rsidRPr="00EB1255" w:rsidRDefault="00EB1255" w:rsidP="00EB1255">
      <w:pPr>
        <w:pStyle w:val="Default"/>
        <w:spacing w:line="276" w:lineRule="auto"/>
        <w:rPr>
          <w:rFonts w:cs="Times New Roman"/>
          <w:lang w:val="en-US"/>
        </w:rPr>
      </w:pPr>
    </w:p>
    <w:p w14:paraId="666621E2" w14:textId="77777777" w:rsidR="00EB1255" w:rsidRDefault="00EB1255" w:rsidP="00EB1255">
      <w:pPr>
        <w:pStyle w:val="Default"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 xml:space="preserve">The assessment of applications will be based on the following </w:t>
      </w:r>
      <w:r w:rsidRPr="00EB1255">
        <w:rPr>
          <w:rFonts w:cs="Times New Roman"/>
          <w:u w:val="single"/>
          <w:lang w:val="en-US"/>
        </w:rPr>
        <w:t>non-</w:t>
      </w:r>
      <w:proofErr w:type="spellStart"/>
      <w:r w:rsidRPr="00EB1255">
        <w:rPr>
          <w:rFonts w:cs="Times New Roman"/>
          <w:u w:val="single"/>
          <w:lang w:val="en-US"/>
        </w:rPr>
        <w:t>prioritised</w:t>
      </w:r>
      <w:proofErr w:type="spellEnd"/>
      <w:r w:rsidRPr="00EB1255">
        <w:rPr>
          <w:rFonts w:cs="Times New Roman"/>
          <w:lang w:val="en-US"/>
        </w:rPr>
        <w:t xml:space="preserve"> criteria: </w:t>
      </w:r>
    </w:p>
    <w:p w14:paraId="772ECD5D" w14:textId="77777777" w:rsidR="003A64EA" w:rsidRPr="00EB1255" w:rsidRDefault="003A64EA" w:rsidP="00EB1255">
      <w:pPr>
        <w:pStyle w:val="Default"/>
        <w:spacing w:line="276" w:lineRule="auto"/>
        <w:rPr>
          <w:rFonts w:cs="Times New Roman"/>
          <w:lang w:val="en-US"/>
        </w:rPr>
      </w:pPr>
    </w:p>
    <w:p w14:paraId="59896910" w14:textId="77777777" w:rsidR="003A64EA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>The exploratory nature of the network activities i.e. networking activities seeking to identify new potential for research cooperation. Priority will be given to projects where there is not already a well-established contact between the</w:t>
      </w:r>
      <w:r w:rsidR="003A64EA" w:rsidRPr="003A64EA">
        <w:rPr>
          <w:rFonts w:ascii="Cambria" w:hAnsi="Cambria"/>
          <w:sz w:val="24"/>
          <w:szCs w:val="24"/>
          <w:lang w:val="en-US"/>
        </w:rPr>
        <w:t xml:space="preserve"> project partners.</w:t>
      </w:r>
    </w:p>
    <w:p w14:paraId="07906375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The clarity and transparency of the application. The application should be well-written, thoroughly prepared and communicate its purpose precisely. </w:t>
      </w:r>
    </w:p>
    <w:p w14:paraId="49442E69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From the application it must be clear who will be involved in and responsible for implementing the different activities. </w:t>
      </w:r>
    </w:p>
    <w:p w14:paraId="57B540BE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The scientific quality, clarity and focus of the activities. </w:t>
      </w:r>
    </w:p>
    <w:p w14:paraId="5F81A79E" w14:textId="6DC6630E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The potential for future scientific cooperation, e.g. the potential for collaboration after the project period </w:t>
      </w:r>
      <w:r w:rsidR="00E06E60">
        <w:rPr>
          <w:rFonts w:ascii="Cambria" w:hAnsi="Cambria"/>
          <w:sz w:val="24"/>
          <w:szCs w:val="24"/>
          <w:lang w:val="en-US"/>
        </w:rPr>
        <w:t>funded by this c</w:t>
      </w:r>
      <w:r w:rsidR="003A64EA" w:rsidRPr="003A64EA">
        <w:rPr>
          <w:rFonts w:ascii="Cambria" w:hAnsi="Cambria"/>
          <w:sz w:val="24"/>
          <w:szCs w:val="24"/>
          <w:lang w:val="en-US"/>
        </w:rPr>
        <w:t>all</w:t>
      </w:r>
      <w:r w:rsidRPr="003A64EA">
        <w:rPr>
          <w:rFonts w:ascii="Cambria" w:hAnsi="Cambria"/>
          <w:sz w:val="24"/>
          <w:szCs w:val="24"/>
          <w:lang w:val="en-US"/>
        </w:rPr>
        <w:t xml:space="preserve">. </w:t>
      </w:r>
    </w:p>
    <w:p w14:paraId="0C083623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The academic background and level of excellence of the applicant and the </w:t>
      </w:r>
      <w:r w:rsidR="003A64EA" w:rsidRPr="003A64EA">
        <w:rPr>
          <w:rFonts w:ascii="Cambria" w:hAnsi="Cambria"/>
          <w:sz w:val="24"/>
          <w:szCs w:val="24"/>
          <w:lang w:val="en-US"/>
        </w:rPr>
        <w:t>South Korean</w:t>
      </w:r>
      <w:r w:rsidRPr="003A64EA">
        <w:rPr>
          <w:rFonts w:ascii="Cambria" w:hAnsi="Cambria"/>
          <w:sz w:val="24"/>
          <w:szCs w:val="24"/>
          <w:lang w:val="en-US"/>
        </w:rPr>
        <w:t xml:space="preserve"> partner(s) as well as of other key persons </w:t>
      </w:r>
      <w:r w:rsidR="003A64EA" w:rsidRPr="003A64EA">
        <w:rPr>
          <w:rFonts w:ascii="Cambria" w:hAnsi="Cambria"/>
          <w:sz w:val="24"/>
          <w:szCs w:val="24"/>
          <w:lang w:val="en-US"/>
        </w:rPr>
        <w:t xml:space="preserve">and institutions </w:t>
      </w:r>
      <w:r w:rsidRPr="003A64EA">
        <w:rPr>
          <w:rFonts w:ascii="Cambria" w:hAnsi="Cambria"/>
          <w:sz w:val="24"/>
          <w:szCs w:val="24"/>
          <w:lang w:val="en-US"/>
        </w:rPr>
        <w:t>involved in the project</w:t>
      </w:r>
      <w:r w:rsidR="003A64EA" w:rsidRPr="003A64EA">
        <w:rPr>
          <w:rFonts w:ascii="Cambria" w:hAnsi="Cambria"/>
          <w:sz w:val="24"/>
          <w:szCs w:val="24"/>
          <w:lang w:val="en-US"/>
        </w:rPr>
        <w:t>.</w:t>
      </w:r>
    </w:p>
    <w:p w14:paraId="3211991C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The added value to be gained from cooperation with the chosen </w:t>
      </w:r>
      <w:r w:rsidR="003A64EA" w:rsidRPr="003A64EA">
        <w:rPr>
          <w:rFonts w:ascii="Cambria" w:hAnsi="Cambria"/>
          <w:sz w:val="24"/>
          <w:szCs w:val="24"/>
          <w:lang w:val="en-US"/>
        </w:rPr>
        <w:t>South Korean</w:t>
      </w:r>
      <w:r w:rsidRPr="003A64EA">
        <w:rPr>
          <w:rFonts w:ascii="Cambria" w:hAnsi="Cambria"/>
          <w:sz w:val="24"/>
          <w:szCs w:val="24"/>
          <w:lang w:val="en-US"/>
        </w:rPr>
        <w:t xml:space="preserve"> partner(s). The applicant should make clear why the proposed constellation of project partners will bring added value to the project. </w:t>
      </w:r>
    </w:p>
    <w:p w14:paraId="682B8A15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lastRenderedPageBreak/>
        <w:t xml:space="preserve">The extent and nature of the applicant’s experience in international scientific cooperation. </w:t>
      </w:r>
    </w:p>
    <w:p w14:paraId="695D2955" w14:textId="77777777" w:rsidR="00EB1255" w:rsidRPr="003A64EA" w:rsidRDefault="00EB1255" w:rsidP="003A64EA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3A64EA">
        <w:rPr>
          <w:rFonts w:ascii="Cambria" w:hAnsi="Cambria"/>
          <w:sz w:val="24"/>
          <w:szCs w:val="24"/>
          <w:lang w:val="en-US"/>
        </w:rPr>
        <w:t xml:space="preserve">The proof of commitment of the chosen foreign partner(s). </w:t>
      </w:r>
    </w:p>
    <w:p w14:paraId="36079CB0" w14:textId="77777777" w:rsidR="00EB1255" w:rsidRPr="00EB1255" w:rsidRDefault="00EB1255" w:rsidP="00EB1255">
      <w:pPr>
        <w:pStyle w:val="Default"/>
        <w:spacing w:line="276" w:lineRule="auto"/>
        <w:rPr>
          <w:rFonts w:cs="Times New Roman"/>
          <w:lang w:val="en-US"/>
        </w:rPr>
      </w:pPr>
    </w:p>
    <w:p w14:paraId="5D12DA9C" w14:textId="77777777" w:rsidR="00EB1255" w:rsidRDefault="00EB1255" w:rsidP="00EB1255">
      <w:pPr>
        <w:pStyle w:val="Default"/>
        <w:spacing w:line="276" w:lineRule="auto"/>
        <w:rPr>
          <w:rFonts w:cs="Times New Roman"/>
          <w:lang w:val="en-US" w:eastAsia="ko-KR"/>
        </w:rPr>
      </w:pPr>
      <w:r w:rsidRPr="00EB1255">
        <w:rPr>
          <w:rFonts w:cs="Times New Roman"/>
          <w:lang w:val="en-US"/>
        </w:rPr>
        <w:t xml:space="preserve">Applications will be evaluated on the basis of an overall assessment of the above mentioned criteria and the consistence with the purpose of this call. </w:t>
      </w:r>
    </w:p>
    <w:p w14:paraId="7B2E5513" w14:textId="77777777" w:rsidR="00F736A2" w:rsidRDefault="00F736A2" w:rsidP="00EB1255">
      <w:pPr>
        <w:pStyle w:val="Default"/>
        <w:spacing w:line="276" w:lineRule="auto"/>
        <w:rPr>
          <w:rFonts w:cs="Times New Roman"/>
          <w:lang w:val="en-US" w:eastAsia="ko-KR"/>
        </w:rPr>
      </w:pPr>
    </w:p>
    <w:p w14:paraId="22977F0F" w14:textId="0BBFC145" w:rsidR="00F736A2" w:rsidRPr="00DC1E1D" w:rsidRDefault="00F736A2" w:rsidP="00F736A2">
      <w:pPr>
        <w:pStyle w:val="Default"/>
        <w:spacing w:line="276" w:lineRule="auto"/>
        <w:rPr>
          <w:rFonts w:cs="Times New Roman"/>
          <w:b/>
          <w:color w:val="auto"/>
          <w:lang w:val="en-US"/>
        </w:rPr>
      </w:pPr>
      <w:r w:rsidRPr="00DC1E1D">
        <w:rPr>
          <w:rFonts w:cs="Times New Roman" w:hint="eastAsia"/>
          <w:b/>
          <w:color w:val="auto"/>
          <w:lang w:val="en-US" w:eastAsia="ko-KR"/>
        </w:rPr>
        <w:t>Korea</w:t>
      </w:r>
      <w:r w:rsidRPr="00DC1E1D">
        <w:rPr>
          <w:rFonts w:cs="Times New Roman"/>
          <w:b/>
          <w:color w:val="auto"/>
          <w:lang w:val="en-US"/>
        </w:rPr>
        <w:t>:</w:t>
      </w:r>
    </w:p>
    <w:p w14:paraId="28F22330" w14:textId="77777777" w:rsidR="00F736A2" w:rsidRPr="00DC1E1D" w:rsidRDefault="00F736A2" w:rsidP="00F736A2">
      <w:pPr>
        <w:pStyle w:val="Default"/>
        <w:spacing w:line="276" w:lineRule="auto"/>
        <w:rPr>
          <w:rFonts w:cs="Times New Roman"/>
          <w:b/>
          <w:color w:val="auto"/>
          <w:lang w:val="en-US"/>
        </w:rPr>
      </w:pPr>
    </w:p>
    <w:p w14:paraId="6C3CBFE0" w14:textId="31869FAB" w:rsidR="00F736A2" w:rsidRPr="00DC1E1D" w:rsidRDefault="00F736A2" w:rsidP="00F736A2">
      <w:pPr>
        <w:pStyle w:val="Default"/>
        <w:spacing w:line="276" w:lineRule="auto"/>
        <w:rPr>
          <w:rFonts w:cs="Times New Roman"/>
          <w:color w:val="auto"/>
          <w:lang w:val="en-US"/>
        </w:rPr>
      </w:pPr>
      <w:r w:rsidRPr="00DC1E1D">
        <w:rPr>
          <w:rFonts w:cs="Times New Roman"/>
          <w:color w:val="auto"/>
          <w:lang w:val="en-US"/>
        </w:rPr>
        <w:t>The applicant (recogni</w:t>
      </w:r>
      <w:r w:rsidR="00444AF1">
        <w:rPr>
          <w:rFonts w:cs="Times New Roman"/>
          <w:color w:val="auto"/>
          <w:lang w:val="en-US"/>
        </w:rPr>
        <w:t>s</w:t>
      </w:r>
      <w:r w:rsidRPr="00DC1E1D">
        <w:rPr>
          <w:rFonts w:cs="Times New Roman"/>
          <w:color w:val="auto"/>
          <w:lang w:val="en-US"/>
        </w:rPr>
        <w:t xml:space="preserve">ed scientist or research expert from </w:t>
      </w:r>
      <w:r w:rsidRPr="00DC1E1D">
        <w:rPr>
          <w:rFonts w:cs="Times New Roman" w:hint="eastAsia"/>
          <w:color w:val="auto"/>
          <w:lang w:val="en-US" w:eastAsia="ko-KR"/>
        </w:rPr>
        <w:t>Korea</w:t>
      </w:r>
      <w:r w:rsidRPr="00DC1E1D">
        <w:rPr>
          <w:rFonts w:cs="Times New Roman"/>
          <w:color w:val="auto"/>
          <w:lang w:val="en-US"/>
        </w:rPr>
        <w:t>) must have identified one or more foreign partners from a scientifically/technically recogni</w:t>
      </w:r>
      <w:r w:rsidR="00444AF1">
        <w:rPr>
          <w:rFonts w:cs="Times New Roman"/>
          <w:color w:val="auto"/>
          <w:lang w:val="en-US"/>
        </w:rPr>
        <w:t>s</w:t>
      </w:r>
      <w:r w:rsidRPr="00DC1E1D">
        <w:rPr>
          <w:rFonts w:cs="Times New Roman"/>
          <w:color w:val="auto"/>
          <w:lang w:val="en-US"/>
        </w:rPr>
        <w:t xml:space="preserve">ed institution/company in </w:t>
      </w:r>
      <w:r w:rsidRPr="00DC1E1D">
        <w:rPr>
          <w:rFonts w:cs="Times New Roman" w:hint="eastAsia"/>
          <w:color w:val="auto"/>
          <w:lang w:val="en-US" w:eastAsia="ko-KR"/>
        </w:rPr>
        <w:t>Denmark</w:t>
      </w:r>
      <w:r w:rsidRPr="00DC1E1D">
        <w:rPr>
          <w:rFonts w:cs="Times New Roman"/>
          <w:color w:val="auto"/>
          <w:lang w:val="en-US"/>
        </w:rPr>
        <w:t xml:space="preserve">. The applicant and the </w:t>
      </w:r>
      <w:r w:rsidRPr="00DC1E1D">
        <w:rPr>
          <w:rFonts w:cs="Times New Roman" w:hint="eastAsia"/>
          <w:color w:val="auto"/>
          <w:lang w:val="en-US" w:eastAsia="ko-KR"/>
        </w:rPr>
        <w:t>Danish</w:t>
      </w:r>
      <w:r w:rsidRPr="00DC1E1D">
        <w:rPr>
          <w:rFonts w:cs="Times New Roman"/>
          <w:color w:val="auto"/>
          <w:lang w:val="en-US"/>
        </w:rPr>
        <w:t xml:space="preserve"> partner(s) must be recogni</w:t>
      </w:r>
      <w:r w:rsidR="00444AF1">
        <w:rPr>
          <w:rFonts w:cs="Times New Roman"/>
          <w:color w:val="auto"/>
          <w:lang w:val="en-US"/>
        </w:rPr>
        <w:t>s</w:t>
      </w:r>
      <w:r w:rsidRPr="00DC1E1D">
        <w:rPr>
          <w:rFonts w:cs="Times New Roman"/>
          <w:color w:val="auto"/>
          <w:lang w:val="en-US"/>
        </w:rPr>
        <w:t>ed scientists or research experts in</w:t>
      </w:r>
      <w:r w:rsidR="00E06E60">
        <w:rPr>
          <w:rFonts w:cs="Times New Roman"/>
          <w:color w:val="auto"/>
          <w:lang w:val="en-US"/>
        </w:rPr>
        <w:t xml:space="preserve"> the relevant field of research</w:t>
      </w:r>
      <w:r w:rsidRPr="00DC1E1D">
        <w:rPr>
          <w:rFonts w:cs="Times New Roman"/>
          <w:color w:val="auto"/>
          <w:lang w:val="en-US"/>
        </w:rPr>
        <w:t xml:space="preserve"> and the project must be endorsed by their respective institutions. </w:t>
      </w:r>
    </w:p>
    <w:p w14:paraId="7199F39A" w14:textId="77777777" w:rsidR="00F736A2" w:rsidRPr="00DC1E1D" w:rsidRDefault="00F736A2" w:rsidP="00F736A2">
      <w:pPr>
        <w:pStyle w:val="Default"/>
        <w:spacing w:line="276" w:lineRule="auto"/>
        <w:rPr>
          <w:rFonts w:cs="Times New Roman"/>
          <w:color w:val="auto"/>
          <w:lang w:val="en-US"/>
        </w:rPr>
      </w:pPr>
    </w:p>
    <w:p w14:paraId="3A23451F" w14:textId="77777777" w:rsidR="00F736A2" w:rsidRPr="00DC1E1D" w:rsidRDefault="00F736A2" w:rsidP="00F736A2">
      <w:pPr>
        <w:pStyle w:val="Default"/>
        <w:spacing w:line="276" w:lineRule="auto"/>
        <w:rPr>
          <w:rFonts w:cs="Times New Roman"/>
          <w:color w:val="auto"/>
          <w:lang w:val="en-US"/>
        </w:rPr>
      </w:pPr>
      <w:r w:rsidRPr="00DC1E1D">
        <w:rPr>
          <w:rFonts w:cs="Times New Roman"/>
          <w:color w:val="auto"/>
          <w:lang w:val="en-US"/>
        </w:rPr>
        <w:t xml:space="preserve">The assessment of applications will be based on the following </w:t>
      </w:r>
      <w:r w:rsidRPr="00DC1E1D">
        <w:rPr>
          <w:rFonts w:cs="Times New Roman"/>
          <w:color w:val="auto"/>
          <w:u w:val="single"/>
          <w:lang w:val="en-US"/>
        </w:rPr>
        <w:t>non-</w:t>
      </w:r>
      <w:proofErr w:type="spellStart"/>
      <w:r w:rsidRPr="00DC1E1D">
        <w:rPr>
          <w:rFonts w:cs="Times New Roman"/>
          <w:color w:val="auto"/>
          <w:u w:val="single"/>
          <w:lang w:val="en-US"/>
        </w:rPr>
        <w:t>prioritised</w:t>
      </w:r>
      <w:proofErr w:type="spellEnd"/>
      <w:r w:rsidRPr="00DC1E1D">
        <w:rPr>
          <w:rFonts w:cs="Times New Roman"/>
          <w:color w:val="auto"/>
          <w:lang w:val="en-US"/>
        </w:rPr>
        <w:t xml:space="preserve"> criteria: </w:t>
      </w:r>
    </w:p>
    <w:p w14:paraId="761F7892" w14:textId="77777777" w:rsidR="00F736A2" w:rsidRPr="00DC1E1D" w:rsidRDefault="00F736A2" w:rsidP="00F736A2">
      <w:pPr>
        <w:pStyle w:val="Default"/>
        <w:spacing w:line="276" w:lineRule="auto"/>
        <w:rPr>
          <w:rFonts w:cs="Times New Roman"/>
          <w:color w:val="auto"/>
          <w:lang w:val="en-US"/>
        </w:rPr>
      </w:pPr>
    </w:p>
    <w:p w14:paraId="512A4776" w14:textId="41E4E3BF" w:rsidR="00F736A2" w:rsidRPr="00DC1E1D" w:rsidRDefault="00F736A2" w:rsidP="00F736A2">
      <w:pPr>
        <w:pStyle w:val="Opstilling-punkttegn"/>
        <w:numPr>
          <w:ilvl w:val="0"/>
          <w:numId w:val="0"/>
        </w:numPr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>A)</w:t>
      </w:r>
      <w:r w:rsidRPr="00DC1E1D">
        <w:rPr>
          <w:rFonts w:ascii="Cambria" w:hAnsi="Cambria"/>
          <w:sz w:val="24"/>
          <w:szCs w:val="24"/>
          <w:lang w:val="en-US"/>
        </w:rPr>
        <w:t xml:space="preserve"> Scientific excellence of the project: </w:t>
      </w:r>
    </w:p>
    <w:p w14:paraId="5E045401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Thematic focus of proposal according to the call text</w:t>
      </w:r>
    </w:p>
    <w:p w14:paraId="671797E8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Quality, originality and innovativeness</w:t>
      </w:r>
    </w:p>
    <w:p w14:paraId="0F2B8E8E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Feasibility (governance, adequate budget, resources, work plan, time schedule)</w:t>
      </w:r>
    </w:p>
    <w:p w14:paraId="153F4A3F" w14:textId="77777777" w:rsidR="00F736A2" w:rsidRPr="00DC1E1D" w:rsidRDefault="00F736A2" w:rsidP="00F736A2">
      <w:pPr>
        <w:pStyle w:val="Opstilling-punkttegn"/>
        <w:numPr>
          <w:ilvl w:val="0"/>
          <w:numId w:val="0"/>
        </w:numPr>
        <w:ind w:left="360" w:hanging="360"/>
        <w:rPr>
          <w:rFonts w:ascii="Cambria" w:hAnsi="Cambria"/>
          <w:sz w:val="24"/>
          <w:szCs w:val="24"/>
          <w:lang w:val="en-US"/>
        </w:rPr>
      </w:pPr>
    </w:p>
    <w:p w14:paraId="150886F3" w14:textId="6EBAF469" w:rsidR="00F736A2" w:rsidRPr="00DC1E1D" w:rsidRDefault="00F736A2" w:rsidP="00F736A2">
      <w:pPr>
        <w:pStyle w:val="Opstilling-punkttegn"/>
        <w:numPr>
          <w:ilvl w:val="0"/>
          <w:numId w:val="0"/>
        </w:numPr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 xml:space="preserve">B) </w:t>
      </w:r>
      <w:r w:rsidRPr="00DC1E1D">
        <w:rPr>
          <w:rFonts w:ascii="Cambria" w:hAnsi="Cambria"/>
          <w:sz w:val="24"/>
          <w:szCs w:val="24"/>
          <w:lang w:val="en-US"/>
        </w:rPr>
        <w:t>Scientific excellence of project partners:</w:t>
      </w:r>
    </w:p>
    <w:p w14:paraId="032DD5F3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Qualification of applicants (scientific track-record, publications in scientific journals, quality/status of organisation the applicants belong to)</w:t>
      </w:r>
    </w:p>
    <w:p w14:paraId="10756B33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Experience in international cooperation</w:t>
      </w:r>
    </w:p>
    <w:p w14:paraId="38100E28" w14:textId="77777777" w:rsidR="00F736A2" w:rsidRPr="00DC1E1D" w:rsidRDefault="00F736A2" w:rsidP="00F736A2">
      <w:pPr>
        <w:pStyle w:val="Opstilling-punkttegn"/>
        <w:numPr>
          <w:ilvl w:val="0"/>
          <w:numId w:val="0"/>
        </w:numPr>
        <w:ind w:left="360" w:hanging="360"/>
        <w:rPr>
          <w:rFonts w:ascii="Cambria" w:hAnsi="Cambria"/>
          <w:sz w:val="24"/>
          <w:szCs w:val="24"/>
          <w:lang w:val="en-US" w:eastAsia="ko-KR"/>
        </w:rPr>
      </w:pPr>
    </w:p>
    <w:p w14:paraId="039E458C" w14:textId="154E4765" w:rsidR="00F736A2" w:rsidRPr="00DC1E1D" w:rsidRDefault="00F736A2" w:rsidP="00F736A2">
      <w:pPr>
        <w:pStyle w:val="Opstilling-punkttegn"/>
        <w:numPr>
          <w:ilvl w:val="0"/>
          <w:numId w:val="0"/>
        </w:numPr>
        <w:ind w:left="360" w:hanging="360"/>
        <w:rPr>
          <w:rFonts w:ascii="Cambria" w:hAnsi="Cambria"/>
          <w:sz w:val="24"/>
          <w:szCs w:val="24"/>
          <w:lang w:val="en-US" w:eastAsia="ko-KR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 xml:space="preserve">C) </w:t>
      </w:r>
      <w:r w:rsidRPr="00DC1E1D">
        <w:rPr>
          <w:rFonts w:ascii="Cambria" w:hAnsi="Cambria"/>
          <w:sz w:val="24"/>
          <w:szCs w:val="24"/>
          <w:lang w:val="en-US"/>
        </w:rPr>
        <w:t>Added value for both partner institutions</w:t>
      </w:r>
      <w:r w:rsidRPr="00DC1E1D">
        <w:rPr>
          <w:rFonts w:ascii="Cambria" w:hAnsi="Cambria" w:hint="eastAsia"/>
          <w:sz w:val="24"/>
          <w:szCs w:val="24"/>
          <w:lang w:val="en-US" w:eastAsia="ko-KR"/>
        </w:rPr>
        <w:t>:</w:t>
      </w:r>
    </w:p>
    <w:p w14:paraId="69DEB0F2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 xml:space="preserve">Scientific benefit for both partner institutions </w:t>
      </w:r>
    </w:p>
    <w:p w14:paraId="1F3730BF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Level and balance of the collaborative interaction between project partners</w:t>
      </w:r>
    </w:p>
    <w:p w14:paraId="7715A609" w14:textId="77777777" w:rsidR="00F736A2" w:rsidRPr="00DC1E1D" w:rsidRDefault="00F736A2" w:rsidP="00F736A2">
      <w:pPr>
        <w:pStyle w:val="Opstilling-punkttegn"/>
        <w:numPr>
          <w:ilvl w:val="0"/>
          <w:numId w:val="0"/>
        </w:numPr>
        <w:ind w:left="360" w:hanging="360"/>
        <w:rPr>
          <w:rFonts w:ascii="Cambria" w:hAnsi="Cambria"/>
          <w:sz w:val="24"/>
          <w:szCs w:val="24"/>
          <w:lang w:val="en-US" w:eastAsia="ko-KR"/>
        </w:rPr>
      </w:pPr>
    </w:p>
    <w:p w14:paraId="2355DA64" w14:textId="4057367E" w:rsidR="00F736A2" w:rsidRPr="00DC1E1D" w:rsidRDefault="00F736A2" w:rsidP="00F736A2">
      <w:pPr>
        <w:pStyle w:val="Opstilling-punkttegn"/>
        <w:numPr>
          <w:ilvl w:val="0"/>
          <w:numId w:val="0"/>
        </w:numPr>
        <w:ind w:left="360" w:hanging="360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 xml:space="preserve">D) </w:t>
      </w:r>
      <w:r w:rsidRPr="00DC1E1D">
        <w:rPr>
          <w:rFonts w:ascii="Cambria" w:hAnsi="Cambria"/>
          <w:sz w:val="24"/>
          <w:szCs w:val="24"/>
          <w:lang w:val="en-US"/>
        </w:rPr>
        <w:t>Potential impact and expected exploitation of the results:</w:t>
      </w:r>
    </w:p>
    <w:p w14:paraId="2FA8015A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Use of expected results, sustainability</w:t>
      </w:r>
    </w:p>
    <w:p w14:paraId="5B48970F" w14:textId="77777777" w:rsidR="00F736A2" w:rsidRPr="00DC1E1D" w:rsidRDefault="00F736A2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Possible resulting applications</w:t>
      </w:r>
    </w:p>
    <w:p w14:paraId="0E083780" w14:textId="74337FE4" w:rsidR="00F736A2" w:rsidRPr="00DC1E1D" w:rsidRDefault="003E2DBF" w:rsidP="00F736A2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/>
          <w:sz w:val="24"/>
          <w:szCs w:val="24"/>
          <w:lang w:val="en-US"/>
        </w:rPr>
        <w:t>National criteria if necessary</w:t>
      </w:r>
    </w:p>
    <w:p w14:paraId="55D5C771" w14:textId="77777777" w:rsidR="00F736A2" w:rsidRPr="00DC1E1D" w:rsidRDefault="00F736A2" w:rsidP="00F736A2">
      <w:pPr>
        <w:pStyle w:val="Default"/>
        <w:spacing w:line="276" w:lineRule="auto"/>
        <w:rPr>
          <w:rFonts w:cs="Times New Roman"/>
          <w:color w:val="auto"/>
          <w:lang w:val="en-US"/>
        </w:rPr>
      </w:pPr>
    </w:p>
    <w:p w14:paraId="1831B5A3" w14:textId="2564A738" w:rsidR="00F736A2" w:rsidRPr="00DC1E1D" w:rsidRDefault="00F736A2" w:rsidP="00655002">
      <w:pPr>
        <w:pStyle w:val="Default"/>
        <w:spacing w:line="276" w:lineRule="auto"/>
        <w:rPr>
          <w:rFonts w:cs="Times New Roman"/>
          <w:color w:val="auto"/>
          <w:lang w:val="en-US" w:eastAsia="ko-KR"/>
        </w:rPr>
      </w:pPr>
      <w:r w:rsidRPr="00DC1E1D">
        <w:rPr>
          <w:rFonts w:cs="Times New Roman"/>
          <w:color w:val="auto"/>
          <w:lang w:val="en-US"/>
        </w:rPr>
        <w:t xml:space="preserve">Applications will be evaluated on the basis of an overall assessment of the above mentioned criteria and the consistence with the purpose of this call. </w:t>
      </w:r>
    </w:p>
    <w:p w14:paraId="384B269E" w14:textId="77777777" w:rsidR="00F736A2" w:rsidRPr="00C41BE4" w:rsidRDefault="00F736A2" w:rsidP="00655002">
      <w:pPr>
        <w:pStyle w:val="Default"/>
        <w:spacing w:line="276" w:lineRule="auto"/>
        <w:rPr>
          <w:rFonts w:asciiTheme="majorHAnsi" w:hAnsiTheme="majorHAnsi" w:cs="Times New Roman"/>
          <w:sz w:val="32"/>
          <w:szCs w:val="32"/>
          <w:lang w:val="en-US" w:eastAsia="ko-KR"/>
        </w:rPr>
      </w:pPr>
    </w:p>
    <w:p w14:paraId="00CC3F6A" w14:textId="77777777" w:rsidR="006E201D" w:rsidRPr="00EB1255" w:rsidRDefault="006E201D" w:rsidP="00655002">
      <w:pPr>
        <w:pStyle w:val="Default"/>
        <w:spacing w:line="276" w:lineRule="auto"/>
        <w:rPr>
          <w:rFonts w:asciiTheme="majorHAnsi" w:hAnsiTheme="majorHAnsi"/>
          <w:sz w:val="32"/>
          <w:szCs w:val="32"/>
          <w:lang w:val="en-US"/>
        </w:rPr>
      </w:pPr>
      <w:r w:rsidRPr="00EB1255">
        <w:rPr>
          <w:rFonts w:asciiTheme="majorHAnsi" w:hAnsiTheme="majorHAnsi" w:cs="Times New Roman"/>
          <w:sz w:val="32"/>
          <w:szCs w:val="32"/>
          <w:lang w:val="en-US"/>
        </w:rPr>
        <w:t xml:space="preserve">Important dates including submission and approval procedures </w:t>
      </w:r>
    </w:p>
    <w:p w14:paraId="36A98247" w14:textId="77777777" w:rsidR="002F2C1F" w:rsidRPr="00EB1255" w:rsidRDefault="002F2C1F" w:rsidP="00655002">
      <w:pPr>
        <w:pStyle w:val="Default"/>
        <w:spacing w:after="73" w:line="276" w:lineRule="auto"/>
        <w:rPr>
          <w:lang w:val="en-US"/>
        </w:rPr>
      </w:pPr>
    </w:p>
    <w:p w14:paraId="7955ECA3" w14:textId="262A85B6" w:rsidR="002F2C1F" w:rsidRDefault="00F736A2" w:rsidP="00A909C5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DC1E1D">
        <w:rPr>
          <w:rFonts w:ascii="Cambria" w:hAnsi="Cambria" w:hint="eastAsia"/>
          <w:sz w:val="24"/>
          <w:szCs w:val="24"/>
          <w:lang w:val="en-US" w:eastAsia="ko-KR"/>
        </w:rPr>
        <w:t>21</w:t>
      </w:r>
      <w:r w:rsidR="00A909C5">
        <w:rPr>
          <w:rFonts w:ascii="Cambria" w:hAnsi="Cambria"/>
          <w:sz w:val="24"/>
          <w:szCs w:val="24"/>
          <w:lang w:val="en-US"/>
        </w:rPr>
        <w:t xml:space="preserve"> August,</w:t>
      </w:r>
      <w:r w:rsidR="00A329B3" w:rsidRPr="00DC1E1D">
        <w:rPr>
          <w:rFonts w:ascii="Cambria" w:hAnsi="Cambria"/>
          <w:sz w:val="24"/>
          <w:szCs w:val="24"/>
          <w:lang w:val="en-US"/>
        </w:rPr>
        <w:t xml:space="preserve"> 2017</w:t>
      </w:r>
      <w:r w:rsidR="000704AC">
        <w:rPr>
          <w:rFonts w:ascii="Cambria" w:hAnsi="Cambria"/>
          <w:sz w:val="24"/>
          <w:szCs w:val="24"/>
          <w:lang w:val="en-US"/>
        </w:rPr>
        <w:t>:</w:t>
      </w:r>
      <w:r w:rsidR="00E06E60">
        <w:rPr>
          <w:rFonts w:ascii="Cambria" w:hAnsi="Cambria"/>
          <w:sz w:val="24"/>
          <w:szCs w:val="24"/>
          <w:lang w:val="en-US"/>
        </w:rPr>
        <w:t xml:space="preserve"> Launch of c</w:t>
      </w:r>
      <w:r w:rsidR="006E201D" w:rsidRPr="002F2C1F">
        <w:rPr>
          <w:rFonts w:ascii="Cambria" w:hAnsi="Cambria"/>
          <w:sz w:val="24"/>
          <w:szCs w:val="24"/>
          <w:lang w:val="en-US"/>
        </w:rPr>
        <w:t xml:space="preserve">all. </w:t>
      </w:r>
      <w:r w:rsidR="006E201D" w:rsidRPr="000E1ABD">
        <w:rPr>
          <w:rFonts w:ascii="Cambria" w:hAnsi="Cambria"/>
          <w:sz w:val="24"/>
          <w:szCs w:val="24"/>
          <w:lang w:val="en-US"/>
        </w:rPr>
        <w:t xml:space="preserve">Application forms and guidelines will be posted together with the call text. </w:t>
      </w:r>
    </w:p>
    <w:p w14:paraId="5A8D3B71" w14:textId="77777777" w:rsidR="00A909C5" w:rsidRPr="00A909C5" w:rsidRDefault="00A909C5" w:rsidP="00A909C5">
      <w:pPr>
        <w:pStyle w:val="Opstilling-punkttegn"/>
        <w:numPr>
          <w:ilvl w:val="0"/>
          <w:numId w:val="0"/>
        </w:numPr>
        <w:ind w:left="360"/>
        <w:rPr>
          <w:rFonts w:ascii="Cambria" w:hAnsi="Cambria"/>
          <w:sz w:val="24"/>
          <w:szCs w:val="24"/>
          <w:lang w:val="en-US"/>
        </w:rPr>
      </w:pPr>
    </w:p>
    <w:p w14:paraId="70641DE0" w14:textId="69CCD70A" w:rsidR="00931679" w:rsidRPr="00EB1255" w:rsidRDefault="00A909C5" w:rsidP="002F2C1F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0704AC">
        <w:rPr>
          <w:rFonts w:ascii="Cambria" w:hAnsi="Cambria" w:hint="eastAsia"/>
          <w:sz w:val="24"/>
          <w:szCs w:val="24"/>
          <w:lang w:val="en-US" w:eastAsia="ko-KR"/>
        </w:rPr>
        <w:t>13</w:t>
      </w:r>
      <w:r w:rsidR="00E06E60">
        <w:rPr>
          <w:rFonts w:ascii="Cambria" w:hAnsi="Cambria"/>
          <w:sz w:val="24"/>
          <w:szCs w:val="24"/>
          <w:lang w:val="en-US" w:eastAsia="ko-KR"/>
        </w:rPr>
        <w:t xml:space="preserve"> </w:t>
      </w:r>
      <w:r w:rsidR="002F2C1F" w:rsidRPr="000704AC">
        <w:rPr>
          <w:rFonts w:ascii="Cambria" w:hAnsi="Cambria"/>
          <w:sz w:val="24"/>
          <w:szCs w:val="24"/>
          <w:lang w:val="en-US"/>
        </w:rPr>
        <w:t>October</w:t>
      </w:r>
      <w:r w:rsidR="00A329B3" w:rsidRPr="000704AC">
        <w:rPr>
          <w:rFonts w:ascii="Cambria" w:hAnsi="Cambria"/>
          <w:sz w:val="24"/>
          <w:szCs w:val="24"/>
          <w:lang w:val="en-US"/>
        </w:rPr>
        <w:t>, 2017</w:t>
      </w:r>
      <w:r w:rsidR="000704AC" w:rsidRPr="000704AC">
        <w:rPr>
          <w:rFonts w:ascii="Cambria" w:hAnsi="Cambria"/>
          <w:sz w:val="24"/>
          <w:szCs w:val="24"/>
          <w:lang w:val="en-US"/>
        </w:rPr>
        <w:t>:</w:t>
      </w:r>
      <w:r w:rsidR="006E201D" w:rsidRPr="000704AC">
        <w:rPr>
          <w:rFonts w:ascii="Cambria" w:hAnsi="Cambria"/>
          <w:sz w:val="24"/>
          <w:szCs w:val="24"/>
          <w:lang w:val="en-US"/>
        </w:rPr>
        <w:t xml:space="preserve"> </w:t>
      </w:r>
      <w:r w:rsidR="006E201D" w:rsidRPr="00EB1255">
        <w:rPr>
          <w:rFonts w:ascii="Cambria" w:hAnsi="Cambria"/>
          <w:sz w:val="24"/>
          <w:szCs w:val="24"/>
          <w:lang w:val="en-US"/>
        </w:rPr>
        <w:t xml:space="preserve">Deadline for submission. </w:t>
      </w:r>
    </w:p>
    <w:p w14:paraId="4BDB1389" w14:textId="476E485E" w:rsidR="006E201D" w:rsidRPr="00EB1255" w:rsidRDefault="006E201D" w:rsidP="00655002">
      <w:pPr>
        <w:pStyle w:val="Default"/>
        <w:spacing w:after="59"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 xml:space="preserve">a) </w:t>
      </w:r>
      <w:r w:rsidR="00A909C5">
        <w:rPr>
          <w:rFonts w:cs="Times New Roman"/>
          <w:lang w:val="en-US"/>
        </w:rPr>
        <w:t>R</w:t>
      </w:r>
      <w:r w:rsidR="00931679" w:rsidRPr="00EB1255">
        <w:rPr>
          <w:rFonts w:cs="Times New Roman"/>
          <w:lang w:val="en-US"/>
        </w:rPr>
        <w:t>esearchers</w:t>
      </w:r>
      <w:r w:rsidR="00A909C5">
        <w:rPr>
          <w:rFonts w:cs="Times New Roman"/>
          <w:lang w:val="en-US"/>
        </w:rPr>
        <w:t xml:space="preserve"> in Denmark</w:t>
      </w:r>
      <w:r w:rsidR="00931679" w:rsidRPr="00EB1255">
        <w:rPr>
          <w:rFonts w:cs="Times New Roman"/>
          <w:lang w:val="en-US"/>
        </w:rPr>
        <w:t xml:space="preserve"> should submit their applications </w:t>
      </w:r>
      <w:r w:rsidRPr="00EB1255">
        <w:rPr>
          <w:rFonts w:cs="Times New Roman"/>
          <w:lang w:val="en-US"/>
        </w:rPr>
        <w:t xml:space="preserve">through the e-grant system (https://www.e-grant.dk). </w:t>
      </w:r>
    </w:p>
    <w:p w14:paraId="2E893DAC" w14:textId="05DF54FD" w:rsidR="006E201D" w:rsidRPr="00E06E60" w:rsidRDefault="006E201D" w:rsidP="00655002">
      <w:pPr>
        <w:pStyle w:val="Default"/>
        <w:spacing w:line="276" w:lineRule="auto"/>
        <w:rPr>
          <w:rFonts w:cs="Times New Roman"/>
          <w:color w:val="FF0000"/>
          <w:lang w:val="en-US" w:eastAsia="ko-KR"/>
        </w:rPr>
      </w:pPr>
      <w:r w:rsidRPr="00EB1255">
        <w:rPr>
          <w:rFonts w:cs="Times New Roman"/>
          <w:lang w:val="en-US"/>
        </w:rPr>
        <w:t xml:space="preserve">b) </w:t>
      </w:r>
      <w:r w:rsidR="00A909C5">
        <w:rPr>
          <w:rFonts w:cs="Times New Roman"/>
          <w:lang w:val="en-US"/>
        </w:rPr>
        <w:t>R</w:t>
      </w:r>
      <w:r w:rsidRPr="00EB1255">
        <w:rPr>
          <w:rFonts w:cs="Times New Roman"/>
          <w:lang w:val="en-US"/>
        </w:rPr>
        <w:t>esearchers</w:t>
      </w:r>
      <w:r w:rsidR="00A909C5">
        <w:rPr>
          <w:rFonts w:cs="Times New Roman"/>
          <w:lang w:val="en-US"/>
        </w:rPr>
        <w:t xml:space="preserve"> in Korea</w:t>
      </w:r>
      <w:r w:rsidRPr="00EB1255">
        <w:rPr>
          <w:rFonts w:cs="Times New Roman"/>
          <w:lang w:val="en-US"/>
        </w:rPr>
        <w:t xml:space="preserve"> should submit their applications according to the NRF call and domestic regulations. </w:t>
      </w:r>
      <w:proofErr w:type="spellStart"/>
      <w:r w:rsidRPr="002F2C1F">
        <w:rPr>
          <w:rFonts w:cs="Times New Roman"/>
          <w:lang w:val="en-US"/>
        </w:rPr>
        <w:t>NRF</w:t>
      </w:r>
      <w:proofErr w:type="spellEnd"/>
      <w:r w:rsidRPr="002F2C1F">
        <w:rPr>
          <w:rFonts w:cs="Times New Roman"/>
          <w:lang w:val="en-US"/>
        </w:rPr>
        <w:t xml:space="preserve"> operates </w:t>
      </w:r>
      <w:r w:rsidR="002F2C1F" w:rsidRPr="002F2C1F">
        <w:rPr>
          <w:rFonts w:cs="Times New Roman"/>
          <w:lang w:val="en-US"/>
        </w:rPr>
        <w:t xml:space="preserve">the </w:t>
      </w:r>
      <w:hyperlink r:id="rId7" w:history="1">
        <w:proofErr w:type="spellStart"/>
        <w:r w:rsidRPr="00E06E60">
          <w:rPr>
            <w:rStyle w:val="Hyperlink"/>
            <w:rFonts w:cs="Times New Roman"/>
            <w:lang w:val="en-US"/>
          </w:rPr>
          <w:t>ERND</w:t>
        </w:r>
        <w:proofErr w:type="spellEnd"/>
        <w:r w:rsidRPr="00E06E60">
          <w:rPr>
            <w:rStyle w:val="Hyperlink"/>
            <w:rFonts w:cs="Times New Roman"/>
            <w:lang w:val="en-US"/>
          </w:rPr>
          <w:t xml:space="preserve"> system</w:t>
        </w:r>
      </w:hyperlink>
      <w:r w:rsidR="00F736A2">
        <w:rPr>
          <w:rFonts w:cs="Times New Roman" w:hint="eastAsia"/>
          <w:lang w:val="en-US" w:eastAsia="ko-KR"/>
        </w:rPr>
        <w:t xml:space="preserve"> </w:t>
      </w:r>
      <w:r w:rsidRPr="002F2C1F">
        <w:rPr>
          <w:rFonts w:cs="Times New Roman"/>
          <w:lang w:val="en-US"/>
        </w:rPr>
        <w:t>and researcher</w:t>
      </w:r>
      <w:r w:rsidR="00A329B3" w:rsidRPr="002F2C1F">
        <w:rPr>
          <w:rFonts w:cs="Times New Roman"/>
          <w:lang w:val="en-US"/>
        </w:rPr>
        <w:t>s</w:t>
      </w:r>
      <w:r w:rsidRPr="002F2C1F">
        <w:rPr>
          <w:rFonts w:cs="Times New Roman"/>
          <w:lang w:val="en-US"/>
        </w:rPr>
        <w:t xml:space="preserve"> should log in and submit his/her application to this on-line system. </w:t>
      </w:r>
    </w:p>
    <w:p w14:paraId="620FAD39" w14:textId="77777777" w:rsidR="006E201D" w:rsidRPr="002F2C1F" w:rsidRDefault="006E201D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0E755753" w14:textId="2DEBA500" w:rsidR="006E201D" w:rsidRPr="00EB1255" w:rsidRDefault="00F736A2" w:rsidP="002F2C1F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A909C5">
        <w:rPr>
          <w:rFonts w:ascii="Cambria" w:hAnsi="Cambria" w:hint="eastAsia"/>
          <w:sz w:val="24"/>
          <w:szCs w:val="24"/>
          <w:lang w:val="en-US" w:eastAsia="ko-KR"/>
        </w:rPr>
        <w:t>Oc</w:t>
      </w:r>
      <w:r w:rsidR="006E201D" w:rsidRPr="00A909C5">
        <w:rPr>
          <w:rFonts w:ascii="Cambria" w:hAnsi="Cambria"/>
          <w:sz w:val="24"/>
          <w:szCs w:val="24"/>
          <w:lang w:val="en-US"/>
        </w:rPr>
        <w:t>tober</w:t>
      </w:r>
      <w:r w:rsidRPr="00A909C5">
        <w:rPr>
          <w:rFonts w:ascii="Cambria" w:hAnsi="Cambria" w:hint="eastAsia"/>
          <w:sz w:val="24"/>
          <w:szCs w:val="24"/>
          <w:lang w:val="en-US" w:eastAsia="ko-KR"/>
        </w:rPr>
        <w:t xml:space="preserve"> to November</w:t>
      </w:r>
      <w:r w:rsidR="006E201D" w:rsidRPr="00A909C5">
        <w:rPr>
          <w:rFonts w:ascii="Cambria" w:hAnsi="Cambria"/>
          <w:sz w:val="24"/>
          <w:szCs w:val="24"/>
          <w:lang w:val="en-US"/>
        </w:rPr>
        <w:t>, 2017</w:t>
      </w:r>
      <w:r w:rsidR="006E201D" w:rsidRPr="00EB1255">
        <w:rPr>
          <w:rFonts w:ascii="Cambria" w:hAnsi="Cambria"/>
          <w:sz w:val="24"/>
          <w:szCs w:val="24"/>
          <w:lang w:val="en-US"/>
        </w:rPr>
        <w:t>. Evaluation of applications. Evaluation will be done from both Danish and Korean side.</w:t>
      </w:r>
    </w:p>
    <w:p w14:paraId="46A3C90B" w14:textId="77777777" w:rsidR="002F2C1F" w:rsidRPr="00EB1255" w:rsidRDefault="002F2C1F" w:rsidP="00655002">
      <w:pPr>
        <w:pStyle w:val="Default"/>
        <w:spacing w:line="276" w:lineRule="auto"/>
        <w:rPr>
          <w:rFonts w:cs="Times New Roman"/>
          <w:lang w:val="en-US"/>
        </w:rPr>
      </w:pPr>
    </w:p>
    <w:p w14:paraId="14648630" w14:textId="247F4034" w:rsidR="006E201D" w:rsidRPr="00EB1255" w:rsidRDefault="006E201D" w:rsidP="002F2C1F">
      <w:pPr>
        <w:pStyle w:val="Opstilling-punkttegn"/>
        <w:rPr>
          <w:rFonts w:ascii="Cambria" w:hAnsi="Cambria"/>
          <w:sz w:val="24"/>
          <w:szCs w:val="24"/>
          <w:lang w:val="en-US"/>
        </w:rPr>
      </w:pPr>
      <w:r w:rsidRPr="00EB1255">
        <w:rPr>
          <w:rFonts w:ascii="Cambria" w:hAnsi="Cambria"/>
          <w:sz w:val="24"/>
          <w:szCs w:val="24"/>
          <w:lang w:val="en-US"/>
        </w:rPr>
        <w:t xml:space="preserve">November, 2017. </w:t>
      </w:r>
      <w:r w:rsidR="00A329B3" w:rsidRPr="00EB1255">
        <w:rPr>
          <w:rFonts w:ascii="Cambria" w:hAnsi="Cambria"/>
          <w:sz w:val="24"/>
          <w:szCs w:val="24"/>
          <w:lang w:val="en-US"/>
        </w:rPr>
        <w:t>Response to</w:t>
      </w:r>
      <w:r w:rsidRPr="00EB1255">
        <w:rPr>
          <w:rFonts w:ascii="Cambria" w:hAnsi="Cambria"/>
          <w:sz w:val="24"/>
          <w:szCs w:val="24"/>
          <w:lang w:val="en-US"/>
        </w:rPr>
        <w:t xml:space="preserve"> the applications. </w:t>
      </w:r>
    </w:p>
    <w:p w14:paraId="6F7C9515" w14:textId="77777777" w:rsidR="002F2C1F" w:rsidRPr="00EB1255" w:rsidRDefault="002F2C1F" w:rsidP="00655002">
      <w:pPr>
        <w:pStyle w:val="Default"/>
        <w:spacing w:line="276" w:lineRule="auto"/>
        <w:rPr>
          <w:lang w:val="en-US"/>
        </w:rPr>
      </w:pPr>
    </w:p>
    <w:p w14:paraId="197048EF" w14:textId="37BC8592" w:rsidR="006E201D" w:rsidRPr="00A909C5" w:rsidRDefault="006E201D" w:rsidP="00655002">
      <w:pPr>
        <w:pStyle w:val="Default"/>
        <w:spacing w:line="276" w:lineRule="auto"/>
        <w:rPr>
          <w:rFonts w:cs="Times New Roman"/>
          <w:lang w:val="en-GB"/>
        </w:rPr>
      </w:pPr>
      <w:r w:rsidRPr="00EB1255">
        <w:rPr>
          <w:rFonts w:cs="Times New Roman"/>
          <w:lang w:val="en-US"/>
        </w:rPr>
        <w:t xml:space="preserve">Period granted: </w:t>
      </w:r>
      <w:r w:rsidR="004F155F">
        <w:rPr>
          <w:rFonts w:cs="Times New Roman"/>
          <w:lang w:val="en-US"/>
        </w:rPr>
        <w:t xml:space="preserve">1 </w:t>
      </w:r>
      <w:r w:rsidRPr="00EB1255">
        <w:rPr>
          <w:rFonts w:cs="Times New Roman"/>
          <w:lang w:val="en-US"/>
        </w:rPr>
        <w:t xml:space="preserve">December, 2017 </w:t>
      </w:r>
      <w:proofErr w:type="gramStart"/>
      <w:r w:rsidRPr="00EB1255">
        <w:rPr>
          <w:rFonts w:cs="Times New Roman"/>
          <w:lang w:val="en-US"/>
        </w:rPr>
        <w:t xml:space="preserve">– </w:t>
      </w:r>
      <w:r w:rsidR="004F155F">
        <w:rPr>
          <w:rFonts w:cs="Times New Roman"/>
          <w:lang w:val="en-US"/>
        </w:rPr>
        <w:t xml:space="preserve"> 30</w:t>
      </w:r>
      <w:proofErr w:type="gramEnd"/>
      <w:r w:rsidR="004F155F">
        <w:rPr>
          <w:rFonts w:cs="Times New Roman"/>
          <w:lang w:val="en-US"/>
        </w:rPr>
        <w:t xml:space="preserve"> </w:t>
      </w:r>
      <w:r w:rsidR="00F736A2">
        <w:rPr>
          <w:rFonts w:cs="Times New Roman" w:hint="eastAsia"/>
          <w:lang w:val="en-US" w:eastAsia="ko-KR"/>
        </w:rPr>
        <w:t>N</w:t>
      </w:r>
      <w:r w:rsidRPr="00EB1255">
        <w:rPr>
          <w:rFonts w:cs="Times New Roman"/>
          <w:lang w:val="en-US"/>
        </w:rPr>
        <w:t>ovember, 2018. Projects should be executed during this period.</w:t>
      </w:r>
      <w:r w:rsidR="002F2C1F" w:rsidRPr="00EB1255">
        <w:rPr>
          <w:rFonts w:cs="Times New Roman"/>
          <w:lang w:val="en-US"/>
        </w:rPr>
        <w:t xml:space="preserve"> </w:t>
      </w:r>
      <w:r w:rsidRPr="00A909C5">
        <w:rPr>
          <w:rFonts w:cs="Times New Roman"/>
          <w:lang w:val="en-GB"/>
        </w:rPr>
        <w:t>Research start date</w:t>
      </w:r>
      <w:r w:rsidR="00E06E60">
        <w:rPr>
          <w:rFonts w:cs="Times New Roman"/>
          <w:lang w:val="en-GB"/>
        </w:rPr>
        <w:t xml:space="preserve"> is </w:t>
      </w:r>
      <w:r w:rsidR="004F155F">
        <w:rPr>
          <w:rFonts w:cs="Times New Roman"/>
          <w:lang w:val="en-GB"/>
        </w:rPr>
        <w:t>1</w:t>
      </w:r>
      <w:r w:rsidR="00E06E60">
        <w:rPr>
          <w:rFonts w:cs="Times New Roman"/>
          <w:lang w:val="en-GB"/>
        </w:rPr>
        <w:t xml:space="preserve"> December,</w:t>
      </w:r>
      <w:r w:rsidRPr="00A909C5">
        <w:rPr>
          <w:rFonts w:cs="Times New Roman"/>
          <w:lang w:val="en-GB"/>
        </w:rPr>
        <w:t xml:space="preserve"> </w:t>
      </w:r>
      <w:r w:rsidRPr="00A909C5">
        <w:rPr>
          <w:rFonts w:cs="Times New Roman"/>
          <w:lang w:val="en-GB"/>
        </w:rPr>
        <w:t xml:space="preserve">2017. </w:t>
      </w:r>
    </w:p>
    <w:p w14:paraId="03AAA782" w14:textId="77777777" w:rsidR="006E201D" w:rsidRPr="00A909C5" w:rsidRDefault="006E201D" w:rsidP="00655002">
      <w:pPr>
        <w:pStyle w:val="Default"/>
        <w:spacing w:line="276" w:lineRule="auto"/>
        <w:rPr>
          <w:rFonts w:cs="Times New Roman"/>
          <w:lang w:val="en-GB"/>
        </w:rPr>
      </w:pPr>
    </w:p>
    <w:p w14:paraId="44E8DFEC" w14:textId="12A34EAB" w:rsidR="006E201D" w:rsidRPr="00A909C5" w:rsidRDefault="004F155F" w:rsidP="00655002">
      <w:pPr>
        <w:pStyle w:val="Default"/>
        <w:spacing w:line="276" w:lineRule="auto"/>
        <w:rPr>
          <w:rFonts w:asciiTheme="majorHAnsi" w:hAnsiTheme="majorHAnsi"/>
          <w:sz w:val="32"/>
          <w:szCs w:val="32"/>
          <w:lang w:val="en-GB"/>
        </w:rPr>
      </w:pPr>
      <w:r>
        <w:rPr>
          <w:rFonts w:asciiTheme="majorHAnsi" w:hAnsiTheme="majorHAnsi" w:cs="Times New Roman"/>
          <w:sz w:val="32"/>
          <w:szCs w:val="32"/>
          <w:lang w:val="en-GB"/>
        </w:rPr>
        <w:t xml:space="preserve">Contact </w:t>
      </w:r>
      <w:r w:rsidR="006E201D" w:rsidRPr="00A909C5">
        <w:rPr>
          <w:rFonts w:asciiTheme="majorHAnsi" w:hAnsiTheme="majorHAnsi" w:cs="Times New Roman"/>
          <w:sz w:val="32"/>
          <w:szCs w:val="32"/>
          <w:lang w:val="en-GB"/>
        </w:rPr>
        <w:t xml:space="preserve">details </w:t>
      </w:r>
    </w:p>
    <w:p w14:paraId="34E33554" w14:textId="77777777" w:rsidR="002F2C1F" w:rsidRPr="00A909C5" w:rsidRDefault="002F2C1F" w:rsidP="00655002">
      <w:pPr>
        <w:pStyle w:val="Default"/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</w:p>
    <w:p w14:paraId="0B81B421" w14:textId="77777777" w:rsidR="006E201D" w:rsidRPr="00A909C5" w:rsidRDefault="006E201D" w:rsidP="00655002">
      <w:pPr>
        <w:pStyle w:val="Default"/>
        <w:spacing w:line="276" w:lineRule="auto"/>
        <w:rPr>
          <w:lang w:val="en-GB"/>
        </w:rPr>
      </w:pPr>
      <w:r w:rsidRPr="00A909C5">
        <w:rPr>
          <w:rFonts w:cs="Times New Roman"/>
          <w:b/>
          <w:bCs/>
          <w:lang w:val="en-GB"/>
        </w:rPr>
        <w:t xml:space="preserve">Denmark: </w:t>
      </w:r>
    </w:p>
    <w:p w14:paraId="09E81CF3" w14:textId="77777777" w:rsidR="006E201D" w:rsidRPr="00EB1255" w:rsidRDefault="006E201D" w:rsidP="00655002">
      <w:pPr>
        <w:pStyle w:val="Default"/>
        <w:spacing w:after="290"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 xml:space="preserve">Danish Agency for Science and Higher Education: </w:t>
      </w:r>
      <w:r w:rsidR="002F2C1F" w:rsidRPr="00EB1255">
        <w:rPr>
          <w:rFonts w:cs="Times New Roman"/>
          <w:lang w:val="en-US"/>
        </w:rPr>
        <w:t xml:space="preserve">Mrs. Anette Birna Muus Day, Phone + 45 72318861, e-mail: </w:t>
      </w:r>
      <w:hyperlink r:id="rId8" w:history="1">
        <w:r w:rsidR="002F2C1F" w:rsidRPr="00EB1255">
          <w:rPr>
            <w:rStyle w:val="Hyperlink"/>
            <w:rFonts w:cs="Times New Roman"/>
            <w:lang w:val="en-US"/>
          </w:rPr>
          <w:t>amu@ufm.dk</w:t>
        </w:r>
      </w:hyperlink>
      <w:r w:rsidR="002F2C1F" w:rsidRPr="00EB1255">
        <w:rPr>
          <w:rFonts w:cs="Times New Roman"/>
          <w:lang w:val="en-US"/>
        </w:rPr>
        <w:t xml:space="preserve"> and </w:t>
      </w:r>
      <w:r w:rsidRPr="00EB1255">
        <w:rPr>
          <w:rFonts w:cs="Times New Roman"/>
          <w:lang w:val="en-US"/>
        </w:rPr>
        <w:t xml:space="preserve">Mr. Anders Ødegaard, Phone+ 45 72318492, e-mail: </w:t>
      </w:r>
      <w:hyperlink r:id="rId9" w:history="1">
        <w:r w:rsidRPr="00EB1255">
          <w:rPr>
            <w:rStyle w:val="Hyperlink"/>
            <w:rFonts w:cs="Times New Roman"/>
            <w:lang w:val="en-US"/>
          </w:rPr>
          <w:t>aod@ufm.dk</w:t>
        </w:r>
      </w:hyperlink>
    </w:p>
    <w:p w14:paraId="28AB4A48" w14:textId="77777777" w:rsidR="006E201D" w:rsidRPr="00EB1255" w:rsidRDefault="002F2C1F" w:rsidP="00655002">
      <w:pPr>
        <w:pStyle w:val="Default"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lang w:val="en-US"/>
        </w:rPr>
        <w:t>Innovation Centre Denmark in</w:t>
      </w:r>
      <w:r w:rsidR="006E201D" w:rsidRPr="00EB1255">
        <w:rPr>
          <w:rFonts w:cs="Times New Roman"/>
          <w:lang w:val="en-US"/>
        </w:rPr>
        <w:t xml:space="preserve"> Seoul</w:t>
      </w:r>
      <w:r w:rsidRPr="00EB1255">
        <w:rPr>
          <w:rFonts w:cs="Times New Roman"/>
          <w:lang w:val="en-US"/>
        </w:rPr>
        <w:t>, Counsellor for</w:t>
      </w:r>
      <w:r w:rsidR="006E201D" w:rsidRPr="00EB1255">
        <w:rPr>
          <w:rFonts w:cs="Times New Roman"/>
          <w:lang w:val="en-US"/>
        </w:rPr>
        <w:t xml:space="preserve"> Innovation &amp; Research, Mr. Torben Orla Nielsen, </w:t>
      </w:r>
      <w:proofErr w:type="gramStart"/>
      <w:r w:rsidR="006E201D" w:rsidRPr="00EB1255">
        <w:rPr>
          <w:rFonts w:cs="Times New Roman"/>
          <w:lang w:val="en-US"/>
        </w:rPr>
        <w:t>Phone +82</w:t>
      </w:r>
      <w:proofErr w:type="gramEnd"/>
      <w:r w:rsidR="006E201D" w:rsidRPr="00EB1255">
        <w:rPr>
          <w:rFonts w:cs="Times New Roman"/>
          <w:lang w:val="en-US"/>
        </w:rPr>
        <w:t xml:space="preserve"> 10 2824 4187, e-mail: </w:t>
      </w:r>
      <w:hyperlink r:id="rId10" w:history="1">
        <w:r w:rsidRPr="00EB1255">
          <w:rPr>
            <w:rStyle w:val="Hyperlink"/>
            <w:rFonts w:cs="Times New Roman"/>
            <w:lang w:val="en-US"/>
          </w:rPr>
          <w:t>torbni@um.dk</w:t>
        </w:r>
      </w:hyperlink>
      <w:r w:rsidRPr="00EB1255">
        <w:rPr>
          <w:rFonts w:cs="Times New Roman"/>
          <w:lang w:val="en-US"/>
        </w:rPr>
        <w:t xml:space="preserve"> </w:t>
      </w:r>
    </w:p>
    <w:p w14:paraId="4E4D61E1" w14:textId="565D116C" w:rsidR="006E201D" w:rsidRPr="00EB1255" w:rsidRDefault="006E201D" w:rsidP="00655002">
      <w:pPr>
        <w:pStyle w:val="Default"/>
        <w:pageBreakBefore/>
        <w:spacing w:line="276" w:lineRule="auto"/>
        <w:rPr>
          <w:rFonts w:cs="Times New Roman"/>
          <w:lang w:val="en-US"/>
        </w:rPr>
      </w:pPr>
      <w:r w:rsidRPr="00EB1255">
        <w:rPr>
          <w:rFonts w:cs="Times New Roman"/>
          <w:b/>
          <w:bCs/>
          <w:lang w:val="en-US"/>
        </w:rPr>
        <w:lastRenderedPageBreak/>
        <w:t xml:space="preserve">Korea: </w:t>
      </w:r>
    </w:p>
    <w:p w14:paraId="4B504D2D" w14:textId="78E19971" w:rsidR="006E201D" w:rsidRPr="00B1307A" w:rsidRDefault="006E201D" w:rsidP="00B1307A">
      <w:pPr>
        <w:rPr>
          <w:rFonts w:ascii="Cambria" w:hAnsi="Cambria" w:cs="Times New Roman"/>
          <w:sz w:val="24"/>
          <w:szCs w:val="24"/>
          <w:lang w:val="en-US"/>
        </w:rPr>
      </w:pPr>
      <w:r w:rsidRPr="00EB1255">
        <w:rPr>
          <w:rFonts w:ascii="Cambria" w:hAnsi="Cambria" w:cs="Times New Roman"/>
          <w:sz w:val="24"/>
          <w:szCs w:val="24"/>
          <w:lang w:val="en-US"/>
        </w:rPr>
        <w:t xml:space="preserve">National Research Foundation </w:t>
      </w:r>
      <w:r w:rsidR="00F736A2" w:rsidRPr="00A909C5">
        <w:rPr>
          <w:rFonts w:ascii="Cambria" w:hAnsi="Cambria" w:cs="Times New Roman" w:hint="eastAsia"/>
          <w:sz w:val="24"/>
          <w:szCs w:val="24"/>
          <w:lang w:val="en-US" w:eastAsia="ko-KR"/>
        </w:rPr>
        <w:t xml:space="preserve">of Korea: Ms. </w:t>
      </w:r>
      <w:proofErr w:type="spellStart"/>
      <w:r w:rsidR="00B1307A" w:rsidRPr="00B1307A">
        <w:rPr>
          <w:rFonts w:ascii="Cambria" w:hAnsi="Cambria" w:cs="Times New Roman"/>
          <w:sz w:val="24"/>
          <w:szCs w:val="24"/>
          <w:lang w:val="en-US"/>
        </w:rPr>
        <w:t>Seungmi</w:t>
      </w:r>
      <w:proofErr w:type="spellEnd"/>
      <w:r w:rsidR="00B1307A" w:rsidRPr="00B1307A">
        <w:rPr>
          <w:rFonts w:ascii="Cambria" w:hAnsi="Cambria" w:cs="Times New Roman"/>
          <w:sz w:val="24"/>
          <w:szCs w:val="24"/>
          <w:lang w:val="en-US"/>
        </w:rPr>
        <w:t xml:space="preserve"> Han</w:t>
      </w:r>
      <w:r w:rsidR="00B1307A">
        <w:rPr>
          <w:rFonts w:ascii="Cambria" w:hAnsi="Cambria" w:cs="Times New Roman"/>
          <w:sz w:val="24"/>
          <w:szCs w:val="24"/>
          <w:lang w:val="en-US"/>
        </w:rPr>
        <w:t xml:space="preserve">, </w:t>
      </w:r>
      <w:r w:rsidR="00B1307A" w:rsidRPr="00B1307A">
        <w:rPr>
          <w:rFonts w:ascii="Cambria" w:hAnsi="Cambria" w:cs="Times New Roman"/>
          <w:sz w:val="24"/>
          <w:szCs w:val="24"/>
          <w:lang w:val="en-US"/>
        </w:rPr>
        <w:t>EU &amp; European Affairs</w:t>
      </w:r>
      <w:r w:rsidR="00B1307A">
        <w:rPr>
          <w:rFonts w:ascii="Cambria" w:hAnsi="Cambria" w:cs="Times New Roman"/>
          <w:sz w:val="24"/>
          <w:szCs w:val="24"/>
          <w:lang w:val="en-US"/>
        </w:rPr>
        <w:t xml:space="preserve">, </w:t>
      </w:r>
      <w:r w:rsidR="00B1307A" w:rsidRPr="00B1307A">
        <w:rPr>
          <w:rFonts w:ascii="Cambria" w:hAnsi="Cambria" w:cs="Times New Roman"/>
          <w:sz w:val="24"/>
          <w:szCs w:val="24"/>
          <w:lang w:val="en-US"/>
        </w:rPr>
        <w:t>Center for International Affairs</w:t>
      </w:r>
      <w:r w:rsidR="00A909C5">
        <w:rPr>
          <w:rFonts w:ascii="Cambria" w:hAnsi="Cambria" w:cs="Times New Roman"/>
          <w:sz w:val="24"/>
          <w:szCs w:val="24"/>
          <w:lang w:val="en-US"/>
        </w:rPr>
        <w:t xml:space="preserve">, </w:t>
      </w:r>
      <w:proofErr w:type="gramStart"/>
      <w:r w:rsidR="00B1307A">
        <w:rPr>
          <w:rFonts w:ascii="Cambria" w:hAnsi="Cambria" w:cs="Times New Roman"/>
          <w:sz w:val="24"/>
          <w:szCs w:val="24"/>
          <w:lang w:val="en-US"/>
        </w:rPr>
        <w:t>Tel :</w:t>
      </w:r>
      <w:proofErr w:type="gramEnd"/>
      <w:r w:rsidR="00B1307A">
        <w:rPr>
          <w:rFonts w:ascii="Cambria" w:hAnsi="Cambria" w:cs="Times New Roman"/>
          <w:sz w:val="24"/>
          <w:szCs w:val="24"/>
          <w:lang w:val="en-US"/>
        </w:rPr>
        <w:t xml:space="preserve"> +82 2 3460 5626</w:t>
      </w:r>
      <w:r w:rsidR="00D677C8">
        <w:rPr>
          <w:rFonts w:ascii="Cambria" w:hAnsi="Cambria" w:cs="Times New Roman"/>
          <w:sz w:val="24"/>
          <w:szCs w:val="24"/>
          <w:lang w:val="en-US"/>
        </w:rPr>
        <w:t xml:space="preserve">, </w:t>
      </w:r>
      <w:r w:rsidR="004F155F">
        <w:rPr>
          <w:rFonts w:ascii="Cambria" w:hAnsi="Cambria" w:cs="Times New Roman"/>
          <w:sz w:val="24"/>
          <w:szCs w:val="24"/>
          <w:lang w:val="en-US"/>
        </w:rPr>
        <w:t>e</w:t>
      </w:r>
      <w:bookmarkStart w:id="2" w:name="_GoBack"/>
      <w:bookmarkEnd w:id="2"/>
      <w:r w:rsidR="00B1307A" w:rsidRPr="00B1307A">
        <w:rPr>
          <w:rFonts w:ascii="Cambria" w:hAnsi="Cambria" w:cs="Times New Roman"/>
          <w:sz w:val="24"/>
          <w:szCs w:val="24"/>
          <w:lang w:val="en-US"/>
        </w:rPr>
        <w:t>-mail : hsm0212@nrf.re.kr</w:t>
      </w:r>
    </w:p>
    <w:sectPr w:rsidR="006E201D" w:rsidRPr="00B1307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63935C" w15:done="0"/>
  <w15:commentEx w15:paraId="7818FA00" w15:done="0"/>
  <w15:commentEx w15:paraId="713BBA13" w15:done="0"/>
  <w15:commentEx w15:paraId="1B5E5048" w15:done="0"/>
  <w15:commentEx w15:paraId="0C3AAADC" w15:done="0"/>
  <w15:commentEx w15:paraId="41B95F16" w15:done="0"/>
  <w15:commentEx w15:paraId="7F81AC6D" w15:done="0"/>
  <w15:commentEx w15:paraId="2CC0BED8" w15:done="0"/>
  <w15:commentEx w15:paraId="79663803" w15:done="0"/>
  <w15:commentEx w15:paraId="617FB93C" w15:done="0"/>
  <w15:commentEx w15:paraId="7BF20D3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8C8468"/>
    <w:lvl w:ilvl="0">
      <w:start w:val="1"/>
      <w:numFmt w:val="bullet"/>
      <w:pStyle w:val="Opstilling-punkttegn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</w:abstractNum>
  <w:abstractNum w:abstractNumId="1">
    <w:nsid w:val="4FD25E56"/>
    <w:multiLevelType w:val="hybridMultilevel"/>
    <w:tmpl w:val="8758DA62"/>
    <w:lvl w:ilvl="0" w:tplc="70445886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rben Orla Nielsen">
    <w15:presenceInfo w15:providerId="AD" w15:userId="S-1-5-21-3775757018-3707056186-803730727-1289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1D"/>
    <w:rsid w:val="0005168C"/>
    <w:rsid w:val="000704AC"/>
    <w:rsid w:val="00084E53"/>
    <w:rsid w:val="000860EC"/>
    <w:rsid w:val="000E1ABD"/>
    <w:rsid w:val="000F5758"/>
    <w:rsid w:val="000F684E"/>
    <w:rsid w:val="001551B3"/>
    <w:rsid w:val="0015557F"/>
    <w:rsid w:val="0016249D"/>
    <w:rsid w:val="00171270"/>
    <w:rsid w:val="001827AB"/>
    <w:rsid w:val="00183A49"/>
    <w:rsid w:val="001D3ACC"/>
    <w:rsid w:val="001E7250"/>
    <w:rsid w:val="00262E97"/>
    <w:rsid w:val="00280141"/>
    <w:rsid w:val="00295BEE"/>
    <w:rsid w:val="002A6074"/>
    <w:rsid w:val="002E4C7E"/>
    <w:rsid w:val="002F2C1F"/>
    <w:rsid w:val="00303A09"/>
    <w:rsid w:val="00330CF6"/>
    <w:rsid w:val="00336CB6"/>
    <w:rsid w:val="00376560"/>
    <w:rsid w:val="003A64EA"/>
    <w:rsid w:val="003A7D47"/>
    <w:rsid w:val="003B737B"/>
    <w:rsid w:val="003E2DBF"/>
    <w:rsid w:val="00436344"/>
    <w:rsid w:val="00444AF1"/>
    <w:rsid w:val="004538C8"/>
    <w:rsid w:val="004664BB"/>
    <w:rsid w:val="0047212D"/>
    <w:rsid w:val="00476853"/>
    <w:rsid w:val="004901A9"/>
    <w:rsid w:val="004A29F3"/>
    <w:rsid w:val="004A2FFA"/>
    <w:rsid w:val="004B26FD"/>
    <w:rsid w:val="004C2C56"/>
    <w:rsid w:val="004E1834"/>
    <w:rsid w:val="004E6C65"/>
    <w:rsid w:val="004F155F"/>
    <w:rsid w:val="005004B1"/>
    <w:rsid w:val="00527758"/>
    <w:rsid w:val="0057500C"/>
    <w:rsid w:val="005A5F7C"/>
    <w:rsid w:val="005C646B"/>
    <w:rsid w:val="005D51EB"/>
    <w:rsid w:val="005D7B8E"/>
    <w:rsid w:val="005F580C"/>
    <w:rsid w:val="00655002"/>
    <w:rsid w:val="0067603D"/>
    <w:rsid w:val="006E201D"/>
    <w:rsid w:val="007226C6"/>
    <w:rsid w:val="00775830"/>
    <w:rsid w:val="007A01F3"/>
    <w:rsid w:val="007A36A7"/>
    <w:rsid w:val="007F096E"/>
    <w:rsid w:val="007F6DFC"/>
    <w:rsid w:val="00802AA9"/>
    <w:rsid w:val="008050F3"/>
    <w:rsid w:val="00806723"/>
    <w:rsid w:val="00864168"/>
    <w:rsid w:val="00882093"/>
    <w:rsid w:val="00897C34"/>
    <w:rsid w:val="008C0A91"/>
    <w:rsid w:val="008F33B7"/>
    <w:rsid w:val="00905DE9"/>
    <w:rsid w:val="00920B8B"/>
    <w:rsid w:val="00931679"/>
    <w:rsid w:val="009501FD"/>
    <w:rsid w:val="0095204A"/>
    <w:rsid w:val="00960131"/>
    <w:rsid w:val="009830ED"/>
    <w:rsid w:val="009D47F8"/>
    <w:rsid w:val="00A022CE"/>
    <w:rsid w:val="00A0645C"/>
    <w:rsid w:val="00A329B3"/>
    <w:rsid w:val="00A475B0"/>
    <w:rsid w:val="00A83B4B"/>
    <w:rsid w:val="00A909C5"/>
    <w:rsid w:val="00AA058B"/>
    <w:rsid w:val="00AD09F9"/>
    <w:rsid w:val="00AD1DE4"/>
    <w:rsid w:val="00AF730A"/>
    <w:rsid w:val="00B1307A"/>
    <w:rsid w:val="00B3546D"/>
    <w:rsid w:val="00B35C00"/>
    <w:rsid w:val="00B35F02"/>
    <w:rsid w:val="00B37B4E"/>
    <w:rsid w:val="00B47E08"/>
    <w:rsid w:val="00B601D4"/>
    <w:rsid w:val="00B63AAD"/>
    <w:rsid w:val="00B8062D"/>
    <w:rsid w:val="00BB3973"/>
    <w:rsid w:val="00BB4586"/>
    <w:rsid w:val="00BB78E3"/>
    <w:rsid w:val="00BD28C2"/>
    <w:rsid w:val="00BE3726"/>
    <w:rsid w:val="00C15E5E"/>
    <w:rsid w:val="00C41BE4"/>
    <w:rsid w:val="00C823B7"/>
    <w:rsid w:val="00CC3A96"/>
    <w:rsid w:val="00CF1F88"/>
    <w:rsid w:val="00D25859"/>
    <w:rsid w:val="00D45C81"/>
    <w:rsid w:val="00D677C8"/>
    <w:rsid w:val="00D6791A"/>
    <w:rsid w:val="00D7416C"/>
    <w:rsid w:val="00D82E5F"/>
    <w:rsid w:val="00DC1E1D"/>
    <w:rsid w:val="00DD00EC"/>
    <w:rsid w:val="00E001F4"/>
    <w:rsid w:val="00E06E60"/>
    <w:rsid w:val="00E319E1"/>
    <w:rsid w:val="00E55172"/>
    <w:rsid w:val="00EB1255"/>
    <w:rsid w:val="00EB6107"/>
    <w:rsid w:val="00EC0191"/>
    <w:rsid w:val="00ED4604"/>
    <w:rsid w:val="00F023A2"/>
    <w:rsid w:val="00F42F85"/>
    <w:rsid w:val="00F72220"/>
    <w:rsid w:val="00F736A2"/>
    <w:rsid w:val="00FD4D4C"/>
    <w:rsid w:val="00FE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1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01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6E20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E201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E201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E201D"/>
    <w:rPr>
      <w:sz w:val="20"/>
      <w:szCs w:val="20"/>
    </w:rPr>
  </w:style>
  <w:style w:type="paragraph" w:styleId="Opstilling-punkttegn">
    <w:name w:val="List Bullet"/>
    <w:basedOn w:val="Normal"/>
    <w:uiPriority w:val="99"/>
    <w:unhideWhenUsed/>
    <w:rsid w:val="006E201D"/>
    <w:pPr>
      <w:numPr>
        <w:numId w:val="1"/>
      </w:numPr>
      <w:tabs>
        <w:tab w:val="clear" w:pos="786"/>
        <w:tab w:val="num" w:pos="360"/>
      </w:tabs>
      <w:ind w:left="360"/>
      <w:contextualSpacing/>
    </w:pPr>
  </w:style>
  <w:style w:type="character" w:styleId="Hyperlink">
    <w:name w:val="Hyperlink"/>
    <w:basedOn w:val="Standardskrifttypeiafsnit"/>
    <w:uiPriority w:val="99"/>
    <w:unhideWhenUsed/>
    <w:rsid w:val="006E201D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E2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E201D"/>
    <w:rPr>
      <w:rFonts w:ascii="Tahoma" w:hAnsi="Tahoma" w:cs="Tahoma"/>
      <w:sz w:val="16"/>
      <w:szCs w:val="16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C3A9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C3A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01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6E20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E201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E201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E201D"/>
    <w:rPr>
      <w:sz w:val="20"/>
      <w:szCs w:val="20"/>
    </w:rPr>
  </w:style>
  <w:style w:type="paragraph" w:styleId="Opstilling-punkttegn">
    <w:name w:val="List Bullet"/>
    <w:basedOn w:val="Normal"/>
    <w:uiPriority w:val="99"/>
    <w:unhideWhenUsed/>
    <w:rsid w:val="006E201D"/>
    <w:pPr>
      <w:numPr>
        <w:numId w:val="1"/>
      </w:numPr>
      <w:tabs>
        <w:tab w:val="clear" w:pos="786"/>
        <w:tab w:val="num" w:pos="360"/>
      </w:tabs>
      <w:ind w:left="360"/>
      <w:contextualSpacing/>
    </w:pPr>
  </w:style>
  <w:style w:type="character" w:styleId="Hyperlink">
    <w:name w:val="Hyperlink"/>
    <w:basedOn w:val="Standardskrifttypeiafsnit"/>
    <w:uiPriority w:val="99"/>
    <w:unhideWhenUsed/>
    <w:rsid w:val="006E201D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E2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E201D"/>
    <w:rPr>
      <w:rFonts w:ascii="Tahoma" w:hAnsi="Tahoma" w:cs="Tahoma"/>
      <w:sz w:val="16"/>
      <w:szCs w:val="16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C3A9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C3A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@ufm.d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rnd.nrf.re.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torbni@u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od@ufm.dk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83BFC-4B3B-4974-B380-AC7875F3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1511</Words>
  <Characters>9221</Characters>
  <Application>Microsoft Office Word</Application>
  <DocSecurity>0</DocSecurity>
  <Lines>76</Lines>
  <Paragraphs>21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Statens IT</Company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Day</dc:creator>
  <cp:lastModifiedBy>Anette Day</cp:lastModifiedBy>
  <cp:revision>2</cp:revision>
  <cp:lastPrinted>2017-07-05T06:37:00Z</cp:lastPrinted>
  <dcterms:created xsi:type="dcterms:W3CDTF">2017-07-07T08:31:00Z</dcterms:created>
  <dcterms:modified xsi:type="dcterms:W3CDTF">2017-07-07T08:31:00Z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DocumentLanguage">
    <vt:lpwstr>da-DK</vt:lpwstr>
  </property>
</Properties>
</file>