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E" w:rsidRPr="00C4251E" w:rsidRDefault="00C47899" w:rsidP="00C4251E">
      <w:pPr>
        <w:jc w:val="center"/>
        <w:rPr>
          <w:rFonts w:ascii="돋움체" w:eastAsia="돋움체" w:hAnsi="돋움체"/>
          <w:b/>
          <w:sz w:val="26"/>
          <w:szCs w:val="26"/>
        </w:rPr>
      </w:pPr>
      <w:r>
        <w:rPr>
          <w:rFonts w:ascii="돋움체" w:eastAsia="돋움체" w:hAnsi="돋움체" w:cs="Arial" w:hint="eastAsia"/>
          <w:b/>
          <w:sz w:val="26"/>
          <w:szCs w:val="26"/>
        </w:rPr>
        <w:t>개인정보 처리에 관한</w:t>
      </w:r>
      <w:r w:rsidR="00C4251E" w:rsidRPr="00C4251E">
        <w:rPr>
          <w:rFonts w:ascii="돋움체" w:eastAsia="돋움체" w:hAnsi="돋움체" w:cs="Arial"/>
          <w:b/>
          <w:sz w:val="26"/>
          <w:szCs w:val="26"/>
        </w:rPr>
        <w:t xml:space="preserve"> 동의서</w:t>
      </w:r>
      <w:r w:rsidR="00C4251E" w:rsidRPr="00C4251E">
        <w:rPr>
          <w:rFonts w:ascii="돋움체" w:eastAsia="돋움체" w:hAnsi="돋움체" w:cs="Arial" w:hint="eastAsia"/>
          <w:b/>
          <w:sz w:val="26"/>
          <w:szCs w:val="26"/>
        </w:rPr>
        <w:t xml:space="preserve"> (</w:t>
      </w:r>
      <w:r w:rsidR="00B45138">
        <w:rPr>
          <w:rFonts w:ascii="돋움체" w:eastAsia="돋움체" w:hAnsi="돋움체" w:cs="Arial" w:hint="eastAsia"/>
          <w:b/>
          <w:sz w:val="26"/>
          <w:szCs w:val="26"/>
        </w:rPr>
        <w:t>입사지원자</w:t>
      </w:r>
      <w:r w:rsidR="00C4251E" w:rsidRPr="00C4251E">
        <w:rPr>
          <w:rFonts w:ascii="돋움체" w:eastAsia="돋움체" w:hAnsi="돋움체" w:cs="Arial" w:hint="eastAsia"/>
          <w:b/>
          <w:sz w:val="26"/>
          <w:szCs w:val="26"/>
        </w:rPr>
        <w:t>용)</w:t>
      </w:r>
    </w:p>
    <w:p w:rsidR="00C4251E" w:rsidRPr="00FB710B" w:rsidRDefault="00C4251E" w:rsidP="00C4251E">
      <w:pPr>
        <w:rPr>
          <w:rFonts w:ascii="Arial" w:eastAsia="돋움체" w:hAnsi="Arial"/>
          <w:sz w:val="18"/>
          <w:szCs w:val="16"/>
        </w:rPr>
      </w:pPr>
    </w:p>
    <w:p w:rsidR="00C4251E" w:rsidRPr="00FB710B" w:rsidRDefault="00C4251E" w:rsidP="00C4251E">
      <w:pPr>
        <w:rPr>
          <w:rFonts w:ascii="Arial" w:eastAsia="돋움체" w:hAnsi="Arial"/>
          <w:sz w:val="18"/>
          <w:szCs w:val="16"/>
        </w:rPr>
      </w:pPr>
    </w:p>
    <w:p w:rsidR="00C4251E" w:rsidRPr="00FB710B" w:rsidRDefault="00C4251E" w:rsidP="00C4251E">
      <w:pPr>
        <w:rPr>
          <w:rFonts w:ascii="Arial" w:eastAsia="돋움체" w:hAnsi="Arial"/>
          <w:sz w:val="18"/>
          <w:szCs w:val="16"/>
        </w:rPr>
      </w:pPr>
    </w:p>
    <w:p w:rsidR="00C4251E" w:rsidRPr="006619D9" w:rsidRDefault="00954611" w:rsidP="00C4251E">
      <w:pPr>
        <w:rPr>
          <w:rFonts w:ascii="Arial" w:eastAsia="돋움체" w:hAnsi="Arial"/>
          <w:b/>
          <w:sz w:val="18"/>
          <w:szCs w:val="16"/>
        </w:rPr>
      </w:pPr>
      <w:r w:rsidRPr="006619D9">
        <w:rPr>
          <w:rFonts w:ascii="Arial" w:eastAsia="돋움체" w:hAnsi="Times New Roman" w:hint="eastAsia"/>
          <w:b/>
          <w:sz w:val="18"/>
          <w:szCs w:val="16"/>
        </w:rPr>
        <w:t>한국</w:t>
      </w:r>
      <w:r w:rsidR="00D8258D" w:rsidRPr="006619D9">
        <w:rPr>
          <w:rFonts w:ascii="Arial" w:eastAsia="돋움체" w:hAnsi="Times New Roman" w:hint="eastAsia"/>
          <w:b/>
          <w:sz w:val="18"/>
          <w:szCs w:val="16"/>
        </w:rPr>
        <w:t>화이자</w:t>
      </w:r>
      <w:r w:rsidR="00F17F12">
        <w:rPr>
          <w:rFonts w:ascii="Arial" w:eastAsia="돋움체" w:hAnsi="Times New Roman" w:hint="eastAsia"/>
          <w:b/>
          <w:sz w:val="18"/>
          <w:szCs w:val="16"/>
        </w:rPr>
        <w:t>제약</w:t>
      </w:r>
      <w:r w:rsidR="00C4251E" w:rsidRPr="006619D9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="00C4251E" w:rsidRPr="006619D9">
        <w:rPr>
          <w:rFonts w:ascii="Arial" w:eastAsia="돋움체" w:hAnsi="Times New Roman" w:hint="eastAsia"/>
          <w:b/>
          <w:sz w:val="18"/>
          <w:szCs w:val="16"/>
        </w:rPr>
        <w:t>주식회사</w:t>
      </w:r>
      <w:r w:rsidR="00C4251E" w:rsidRPr="006619D9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="00C4251E" w:rsidRPr="006619D9">
        <w:rPr>
          <w:rFonts w:ascii="Arial" w:eastAsia="돋움체" w:hAnsi="Times New Roman" w:hint="eastAsia"/>
          <w:b/>
          <w:sz w:val="18"/>
          <w:szCs w:val="16"/>
        </w:rPr>
        <w:t>귀중</w:t>
      </w:r>
    </w:p>
    <w:p w:rsidR="00C4251E" w:rsidRPr="0098443B" w:rsidRDefault="00C4251E" w:rsidP="00C4251E">
      <w:pPr>
        <w:rPr>
          <w:rFonts w:ascii="Arial" w:eastAsia="돋움체" w:hAnsi="Arial"/>
          <w:sz w:val="18"/>
          <w:szCs w:val="16"/>
        </w:rPr>
      </w:pPr>
    </w:p>
    <w:p w:rsidR="00C4251E" w:rsidRPr="0098443B" w:rsidRDefault="00DD0320" w:rsidP="00C4251E">
      <w:pPr>
        <w:rPr>
          <w:rFonts w:ascii="Arial" w:eastAsia="돋움체" w:hAnsi="Arial"/>
          <w:sz w:val="18"/>
          <w:szCs w:val="16"/>
        </w:rPr>
      </w:pPr>
      <w:r>
        <w:rPr>
          <w:rFonts w:ascii="Arial" w:eastAsia="돋움체" w:hAnsi="Arial" w:hint="eastAsia"/>
          <w:sz w:val="18"/>
          <w:szCs w:val="16"/>
        </w:rPr>
        <w:t>본인</w:t>
      </w:r>
      <w:r w:rsidR="00C4251E" w:rsidRPr="0098443B">
        <w:rPr>
          <w:rFonts w:ascii="Arial" w:eastAsia="돋움체" w:hAnsi="Arial" w:hint="eastAsia"/>
          <w:sz w:val="18"/>
          <w:szCs w:val="16"/>
        </w:rPr>
        <w:t>은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아래의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내용을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확인하고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, </w:t>
      </w:r>
      <w:r w:rsidR="00204CF1">
        <w:rPr>
          <w:rFonts w:ascii="Arial" w:eastAsia="돋움체" w:hAnsi="Arial" w:hint="eastAsia"/>
          <w:sz w:val="18"/>
          <w:szCs w:val="16"/>
        </w:rPr>
        <w:t>한국화이자</w:t>
      </w:r>
      <w:r w:rsidR="00F17F12">
        <w:rPr>
          <w:rFonts w:ascii="Arial" w:eastAsia="돋움체" w:hAnsi="Arial" w:hint="eastAsia"/>
          <w:sz w:val="18"/>
          <w:szCs w:val="16"/>
        </w:rPr>
        <w:t>제약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주식회사</w:t>
      </w:r>
      <w:r w:rsidR="00C4251E" w:rsidRPr="0098443B">
        <w:rPr>
          <w:rFonts w:ascii="Arial" w:eastAsia="돋움체" w:hAnsi="Arial" w:hint="eastAsia"/>
          <w:sz w:val="18"/>
          <w:szCs w:val="16"/>
        </w:rPr>
        <w:t>(</w:t>
      </w:r>
      <w:r w:rsidR="00C4251E" w:rsidRPr="0098443B">
        <w:rPr>
          <w:rFonts w:ascii="Arial" w:eastAsia="돋움체" w:hAnsi="Arial" w:hint="eastAsia"/>
          <w:sz w:val="18"/>
          <w:szCs w:val="16"/>
        </w:rPr>
        <w:t>이하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/>
          <w:sz w:val="18"/>
          <w:szCs w:val="16"/>
        </w:rPr>
        <w:t>“</w:t>
      </w:r>
      <w:r w:rsidR="00C4251E" w:rsidRPr="0098443B">
        <w:rPr>
          <w:rFonts w:ascii="Arial" w:eastAsia="돋움체" w:hAnsi="Arial" w:hint="eastAsia"/>
          <w:sz w:val="18"/>
          <w:szCs w:val="16"/>
        </w:rPr>
        <w:t>회사</w:t>
      </w:r>
      <w:r w:rsidR="00C4251E" w:rsidRPr="0098443B">
        <w:rPr>
          <w:rFonts w:ascii="Arial" w:eastAsia="돋움체" w:hAnsi="Arial"/>
          <w:sz w:val="18"/>
          <w:szCs w:val="16"/>
        </w:rPr>
        <w:t>”</w:t>
      </w:r>
      <w:r w:rsidR="00C4251E" w:rsidRPr="0098443B">
        <w:rPr>
          <w:rFonts w:ascii="Arial" w:eastAsia="돋움체" w:hAnsi="Arial" w:hint="eastAsia"/>
          <w:sz w:val="18"/>
          <w:szCs w:val="16"/>
        </w:rPr>
        <w:t>라고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합니다</w:t>
      </w:r>
      <w:r w:rsidR="00C4251E" w:rsidRPr="0098443B">
        <w:rPr>
          <w:rFonts w:ascii="Arial" w:eastAsia="돋움체" w:hAnsi="Arial" w:hint="eastAsia"/>
          <w:sz w:val="18"/>
          <w:szCs w:val="16"/>
        </w:rPr>
        <w:t>)</w:t>
      </w:r>
      <w:r w:rsidR="00C4251E" w:rsidRPr="0098443B">
        <w:rPr>
          <w:rFonts w:ascii="Arial" w:eastAsia="돋움체" w:hAnsi="Arial" w:hint="eastAsia"/>
          <w:sz w:val="18"/>
          <w:szCs w:val="16"/>
        </w:rPr>
        <w:t>가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다음과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같이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>
        <w:rPr>
          <w:rFonts w:ascii="Arial" w:eastAsia="돋움체" w:hAnsi="Arial" w:hint="eastAsia"/>
          <w:sz w:val="18"/>
          <w:szCs w:val="16"/>
        </w:rPr>
        <w:t>본인</w:t>
      </w:r>
      <w:r w:rsidR="00C4251E" w:rsidRPr="0098443B">
        <w:rPr>
          <w:rFonts w:ascii="Arial" w:eastAsia="돋움체" w:hAnsi="Arial" w:hint="eastAsia"/>
          <w:sz w:val="18"/>
          <w:szCs w:val="16"/>
        </w:rPr>
        <w:t>의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개인</w:t>
      </w:r>
      <w:r>
        <w:rPr>
          <w:rFonts w:ascii="Arial" w:eastAsia="돋움체" w:hAnsi="Arial" w:hint="eastAsia"/>
          <w:sz w:val="18"/>
          <w:szCs w:val="16"/>
        </w:rPr>
        <w:t>(</w:t>
      </w:r>
      <w:r>
        <w:rPr>
          <w:rFonts w:ascii="Arial" w:eastAsia="돋움체" w:hAnsi="Arial" w:hint="eastAsia"/>
          <w:sz w:val="18"/>
          <w:szCs w:val="16"/>
        </w:rPr>
        <w:t>신용</w:t>
      </w:r>
      <w:r>
        <w:rPr>
          <w:rFonts w:ascii="Arial" w:eastAsia="돋움체" w:hAnsi="Arial" w:hint="eastAsia"/>
          <w:sz w:val="18"/>
          <w:szCs w:val="16"/>
        </w:rPr>
        <w:t>)</w:t>
      </w:r>
      <w:r w:rsidR="00C4251E" w:rsidRPr="0098443B">
        <w:rPr>
          <w:rFonts w:ascii="Arial" w:eastAsia="돋움체" w:hAnsi="Arial" w:hint="eastAsia"/>
          <w:sz w:val="18"/>
          <w:szCs w:val="16"/>
        </w:rPr>
        <w:t>정보를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처리</w:t>
      </w:r>
      <w:r w:rsidR="00C4251E" w:rsidRPr="0098443B">
        <w:rPr>
          <w:rFonts w:ascii="Arial" w:eastAsia="돋움체" w:hAnsi="Arial" w:hint="eastAsia"/>
          <w:sz w:val="18"/>
          <w:szCs w:val="16"/>
        </w:rPr>
        <w:t>(</w:t>
      </w:r>
      <w:r w:rsidR="00C4251E" w:rsidRPr="0098443B">
        <w:rPr>
          <w:rFonts w:ascii="Arial" w:eastAsia="돋움체" w:hAnsi="Arial" w:hint="eastAsia"/>
          <w:sz w:val="18"/>
          <w:szCs w:val="16"/>
        </w:rPr>
        <w:t>수집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98443B">
        <w:rPr>
          <w:rFonts w:ascii="Arial" w:eastAsia="돋움체" w:hAnsi="Arial" w:hint="eastAsia"/>
          <w:sz w:val="18"/>
          <w:szCs w:val="16"/>
        </w:rPr>
        <w:t>이용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98443B">
        <w:rPr>
          <w:rFonts w:ascii="Arial" w:eastAsia="돋움체" w:hAnsi="Arial" w:hint="eastAsia"/>
          <w:sz w:val="18"/>
          <w:szCs w:val="16"/>
        </w:rPr>
        <w:t>제공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등</w:t>
      </w:r>
      <w:r w:rsidR="00C4251E" w:rsidRPr="0098443B">
        <w:rPr>
          <w:rFonts w:ascii="Arial" w:eastAsia="돋움체" w:hAnsi="Arial" w:hint="eastAsia"/>
          <w:sz w:val="18"/>
          <w:szCs w:val="16"/>
        </w:rPr>
        <w:t>)</w:t>
      </w:r>
      <w:r w:rsidR="00C4251E" w:rsidRPr="0098443B">
        <w:rPr>
          <w:rFonts w:ascii="Arial" w:eastAsia="돋움체" w:hAnsi="Arial" w:hint="eastAsia"/>
          <w:sz w:val="18"/>
          <w:szCs w:val="16"/>
        </w:rPr>
        <w:t>하는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것에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동의합니다</w:t>
      </w:r>
      <w:r w:rsidR="00C4251E" w:rsidRPr="0098443B">
        <w:rPr>
          <w:rFonts w:ascii="Arial" w:eastAsia="돋움체" w:hAnsi="Arial" w:hint="eastAsia"/>
          <w:sz w:val="18"/>
          <w:szCs w:val="16"/>
        </w:rPr>
        <w:t>.</w:t>
      </w:r>
    </w:p>
    <w:p w:rsidR="00C4251E" w:rsidRDefault="00C4251E" w:rsidP="00C4251E">
      <w:pPr>
        <w:rPr>
          <w:rFonts w:ascii="Arial" w:eastAsia="돋움체" w:hAnsi="Arial"/>
          <w:sz w:val="18"/>
          <w:szCs w:val="16"/>
        </w:rPr>
      </w:pPr>
    </w:p>
    <w:p w:rsidR="00E16CD9" w:rsidRPr="00DD0320" w:rsidRDefault="00E16CD9" w:rsidP="00C4251E">
      <w:pPr>
        <w:rPr>
          <w:rFonts w:ascii="Arial" w:eastAsia="돋움체" w:hAnsi="Arial"/>
          <w:sz w:val="18"/>
          <w:szCs w:val="16"/>
        </w:rPr>
      </w:pPr>
    </w:p>
    <w:p w:rsidR="00C4251E" w:rsidRPr="00991581" w:rsidRDefault="00C4251E" w:rsidP="00C4251E">
      <w:pPr>
        <w:rPr>
          <w:rFonts w:ascii="Arial" w:eastAsia="돋움체" w:hAnsi="Arial"/>
          <w:b/>
          <w:sz w:val="22"/>
        </w:rPr>
      </w:pPr>
      <w:r w:rsidRPr="00991581">
        <w:rPr>
          <w:rFonts w:ascii="Arial" w:eastAsia="돋움체" w:hAnsi="Arial" w:hint="eastAsia"/>
          <w:b/>
          <w:sz w:val="22"/>
        </w:rPr>
        <w:t xml:space="preserve">1. </w:t>
      </w:r>
      <w:r w:rsidRPr="00991581">
        <w:rPr>
          <w:rFonts w:ascii="Arial" w:eastAsia="돋움체" w:hAnsi="Arial" w:hint="eastAsia"/>
          <w:b/>
          <w:sz w:val="22"/>
        </w:rPr>
        <w:t>개인정보의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수집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및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이용에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대한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동의</w:t>
      </w:r>
    </w:p>
    <w:p w:rsidR="00C4251E" w:rsidRDefault="00C4251E" w:rsidP="00C4251E">
      <w:pPr>
        <w:rPr>
          <w:rFonts w:ascii="Arial" w:eastAsia="돋움체" w:hAnsi="Arial"/>
          <w:b/>
          <w:sz w:val="18"/>
          <w:szCs w:val="16"/>
        </w:rPr>
      </w:pPr>
    </w:p>
    <w:p w:rsidR="00E16CD9" w:rsidRPr="001C66DA" w:rsidRDefault="00E16CD9" w:rsidP="00C4251E">
      <w:pPr>
        <w:rPr>
          <w:rFonts w:ascii="Arial" w:eastAsia="돋움체" w:hAnsi="Arial"/>
          <w:b/>
          <w:sz w:val="18"/>
          <w:szCs w:val="16"/>
        </w:rPr>
      </w:pPr>
    </w:p>
    <w:p w:rsidR="00C4251E" w:rsidRPr="0098443B" w:rsidRDefault="00C4251E" w:rsidP="00C4251E">
      <w:pPr>
        <w:rPr>
          <w:rFonts w:ascii="Arial" w:eastAsia="돋움체" w:hAnsi="Arial"/>
          <w:b/>
          <w:sz w:val="18"/>
          <w:szCs w:val="16"/>
        </w:rPr>
      </w:pPr>
      <w:r w:rsidRPr="0098443B">
        <w:rPr>
          <w:rFonts w:ascii="Arial" w:eastAsia="돋움체" w:hAnsi="Arial" w:hint="eastAsia"/>
          <w:b/>
          <w:sz w:val="18"/>
          <w:szCs w:val="16"/>
        </w:rPr>
        <w:t xml:space="preserve">(1) </w:t>
      </w:r>
      <w:r w:rsidRPr="0098443B">
        <w:rPr>
          <w:rFonts w:ascii="Arial" w:eastAsia="돋움체" w:hAnsi="Arial" w:hint="eastAsia"/>
          <w:b/>
          <w:sz w:val="18"/>
          <w:szCs w:val="16"/>
        </w:rPr>
        <w:t>일반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개인정보의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수집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및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이용에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대한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동의</w:t>
      </w:r>
    </w:p>
    <w:p w:rsidR="00C4251E" w:rsidRDefault="00C4251E" w:rsidP="00C4251E">
      <w:pPr>
        <w:rPr>
          <w:rFonts w:ascii="Arial" w:eastAsia="돋움체" w:hAnsi="Arial"/>
          <w:sz w:val="18"/>
          <w:szCs w:val="16"/>
        </w:rPr>
      </w:pPr>
    </w:p>
    <w:p w:rsidR="00E16CD9" w:rsidRDefault="00E16CD9" w:rsidP="00C4251E">
      <w:pPr>
        <w:rPr>
          <w:rFonts w:ascii="Arial" w:eastAsia="돋움체" w:hAnsi="Arial"/>
          <w:sz w:val="18"/>
          <w:szCs w:val="16"/>
        </w:rPr>
      </w:pPr>
    </w:p>
    <w:p w:rsidR="00D359B8" w:rsidRPr="00413959" w:rsidRDefault="00C4251E" w:rsidP="00C4251E">
      <w:pPr>
        <w:rPr>
          <w:rFonts w:ascii="Times New Roman" w:eastAsia="돋움체" w:hAnsi="BMWTypeRegular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Arial" w:eastAsia="돋움체" w:hAnsi="Arial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필수적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수집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및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이용</w:t>
      </w:r>
      <w:r w:rsidR="00BF7D95">
        <w:rPr>
          <w:rFonts w:ascii="Times New Roman" w:eastAsia="돋움체" w:hAnsi="BMWTypeRegular" w:hint="eastAsia"/>
          <w:sz w:val="18"/>
          <w:szCs w:val="1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80"/>
        <w:gridCol w:w="9360"/>
      </w:tblGrid>
      <w:tr w:rsidR="00D359B8" w:rsidRPr="0030522C" w:rsidTr="0030522C">
        <w:tc>
          <w:tcPr>
            <w:tcW w:w="1080" w:type="dxa"/>
            <w:shd w:val="clear" w:color="auto" w:fill="CCECFF"/>
            <w:vAlign w:val="center"/>
          </w:tcPr>
          <w:p w:rsidR="00A61B7A" w:rsidRPr="0030522C" w:rsidRDefault="00D359B8" w:rsidP="0030522C">
            <w:pPr>
              <w:jc w:val="center"/>
              <w:rPr>
                <w:rFonts w:ascii="Arial" w:eastAsia="돋움체" w:hAnsi="Times New Roman"/>
                <w:b/>
                <w:sz w:val="18"/>
                <w:szCs w:val="16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수집</w:t>
            </w:r>
          </w:p>
          <w:p w:rsidR="00D359B8" w:rsidRPr="0030522C" w:rsidRDefault="00D359B8" w:rsidP="0030522C">
            <w:pPr>
              <w:jc w:val="center"/>
              <w:rPr>
                <w:rFonts w:ascii="Arial" w:eastAsia="돋움체" w:hAnsi="Times New Roman"/>
                <w:b/>
                <w:sz w:val="18"/>
                <w:szCs w:val="16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항목</w:t>
            </w:r>
          </w:p>
        </w:tc>
        <w:tc>
          <w:tcPr>
            <w:tcW w:w="9360" w:type="dxa"/>
            <w:shd w:val="clear" w:color="auto" w:fill="auto"/>
          </w:tcPr>
          <w:p w:rsidR="008B1CFC" w:rsidRPr="0030522C" w:rsidRDefault="008B1CFC" w:rsidP="008B1CFC">
            <w:pPr>
              <w:rPr>
                <w:rFonts w:ascii="돋움" w:eastAsia="돋움" w:hAnsi="돋움"/>
                <w:sz w:val="18"/>
                <w:szCs w:val="16"/>
              </w:rPr>
            </w:pPr>
          </w:p>
          <w:p w:rsidR="00204CF1" w:rsidRPr="0030522C" w:rsidRDefault="0054613A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sz w:val="18"/>
                <w:szCs w:val="16"/>
              </w:rPr>
              <w:t>성명, 현주소, 전화번호, 휴대전화번호, 전자우편주소, 생년월일</w:t>
            </w:r>
          </w:p>
          <w:p w:rsidR="0054613A" w:rsidRPr="0030522C" w:rsidRDefault="0054613A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sz w:val="18"/>
                <w:szCs w:val="16"/>
              </w:rPr>
              <w:t>병역사항</w:t>
            </w:r>
          </w:p>
          <w:p w:rsidR="0054613A" w:rsidRPr="0030522C" w:rsidRDefault="0054613A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sz w:val="18"/>
                <w:szCs w:val="16"/>
              </w:rPr>
              <w:t>학력사항 (입학시기, 졸업시기, 학교명, 소재지, 졸업구분, 전공)</w:t>
            </w:r>
          </w:p>
          <w:p w:rsidR="0054613A" w:rsidRPr="0030522C" w:rsidRDefault="0054613A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sz w:val="18"/>
                <w:szCs w:val="16"/>
              </w:rPr>
              <w:t>면허 및 자격사항 (면허 및 자격내용, 등급, 취득일, 유효일, 증서번호, 인가번호, 인가관청)</w:t>
            </w:r>
          </w:p>
          <w:p w:rsidR="0054613A" w:rsidRPr="0030522C" w:rsidRDefault="0054613A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sz w:val="18"/>
                <w:szCs w:val="16"/>
              </w:rPr>
              <w:t>경력사항 (근무기간, 근무처, 근무부서, 직위, 소득사항,</w:t>
            </w:r>
            <w:r w:rsidRPr="0030522C">
              <w:rPr>
                <w:rFonts w:ascii="돋움" w:eastAsia="돋움" w:hAnsi="돋움"/>
                <w:sz w:val="18"/>
                <w:szCs w:val="16"/>
              </w:rPr>
              <w:t xml:space="preserve"> 담당업무</w:t>
            </w:r>
            <w:r w:rsidRPr="0030522C">
              <w:rPr>
                <w:rFonts w:ascii="돋움" w:eastAsia="돋움" w:hAnsi="돋움" w:hint="eastAsia"/>
                <w:sz w:val="18"/>
                <w:szCs w:val="16"/>
              </w:rPr>
              <w:t>, 연봉</w:t>
            </w:r>
            <w:r w:rsidRPr="0030522C">
              <w:rPr>
                <w:rFonts w:ascii="돋움" w:eastAsia="돋움" w:hAnsi="돋움"/>
                <w:sz w:val="18"/>
                <w:szCs w:val="16"/>
              </w:rPr>
              <w:t>)</w:t>
            </w:r>
          </w:p>
          <w:p w:rsidR="0054613A" w:rsidRPr="0030522C" w:rsidRDefault="0054613A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sz w:val="18"/>
                <w:szCs w:val="16"/>
              </w:rPr>
              <w:t>최종근무지 급여사항</w:t>
            </w:r>
          </w:p>
          <w:p w:rsidR="00A61B7A" w:rsidRPr="0030522C" w:rsidRDefault="00A61B7A">
            <w:pPr>
              <w:rPr>
                <w:rFonts w:ascii="Arial" w:eastAsia="돋움체" w:hAnsi="Times New Roman"/>
                <w:b/>
                <w:sz w:val="18"/>
                <w:szCs w:val="16"/>
              </w:rPr>
            </w:pPr>
          </w:p>
        </w:tc>
      </w:tr>
      <w:tr w:rsidR="00D359B8" w:rsidRPr="0030522C" w:rsidTr="0030522C">
        <w:tc>
          <w:tcPr>
            <w:tcW w:w="1080" w:type="dxa"/>
            <w:shd w:val="clear" w:color="auto" w:fill="CCECFF"/>
            <w:vAlign w:val="center"/>
          </w:tcPr>
          <w:p w:rsidR="00D359B8" w:rsidRPr="0030522C" w:rsidRDefault="00D359B8" w:rsidP="0030522C">
            <w:pPr>
              <w:jc w:val="center"/>
              <w:rPr>
                <w:rFonts w:ascii="Arial" w:eastAsia="돋움체" w:hAnsi="Arial"/>
                <w:sz w:val="18"/>
                <w:szCs w:val="16"/>
                <w:highlight w:val="lightGray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수집</w:t>
            </w:r>
            <w:r w:rsidRPr="0030522C">
              <w:rPr>
                <w:rFonts w:ascii="Arial" w:eastAsia="돋움체" w:hAnsi="Times New Roman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Times New Roman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이용목적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D359B8" w:rsidRPr="0030522C" w:rsidRDefault="00FC473E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bCs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bCs/>
                <w:sz w:val="18"/>
                <w:szCs w:val="16"/>
              </w:rPr>
              <w:t>입사지원 행정 처리 및 입사자 채용업무</w:t>
            </w:r>
          </w:p>
        </w:tc>
      </w:tr>
      <w:tr w:rsidR="00D359B8" w:rsidRPr="0030522C" w:rsidTr="0030522C">
        <w:tc>
          <w:tcPr>
            <w:tcW w:w="1080" w:type="dxa"/>
            <w:shd w:val="clear" w:color="auto" w:fill="CCECFF"/>
            <w:vAlign w:val="center"/>
          </w:tcPr>
          <w:p w:rsidR="00D359B8" w:rsidRPr="0030522C" w:rsidRDefault="00D359B8" w:rsidP="0030522C">
            <w:pPr>
              <w:jc w:val="center"/>
              <w:rPr>
                <w:rFonts w:ascii="Arial" w:eastAsia="돋움체" w:hAnsi="Arial"/>
                <w:sz w:val="18"/>
                <w:szCs w:val="16"/>
                <w:highlight w:val="lightGray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보유</w:t>
            </w:r>
            <w:r w:rsidRPr="0030522C">
              <w:rPr>
                <w:rFonts w:ascii="Arial" w:eastAsia="돋움체" w:hAnsi="Times New Roman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Times New Roman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이용기간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D359B8" w:rsidRPr="0030522C" w:rsidRDefault="00D359B8">
            <w:pPr>
              <w:rPr>
                <w:rFonts w:ascii="Arial" w:eastAsia="돋움체" w:hAnsi="Times New Roman"/>
                <w:sz w:val="18"/>
                <w:szCs w:val="16"/>
              </w:rPr>
            </w:pP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관계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법령의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규정에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따라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직원의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개인정보를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보존할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의무가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있는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경우가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아닌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한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, </w:t>
            </w:r>
            <w:r w:rsidR="00AD0202" w:rsidRPr="0030522C">
              <w:rPr>
                <w:rFonts w:ascii="Arial" w:eastAsia="돋움체" w:hAnsi="Times New Roman" w:hint="eastAsia"/>
                <w:sz w:val="18"/>
                <w:szCs w:val="16"/>
              </w:rPr>
              <w:t>입사지원자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의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개인정보는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수집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이용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목적을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달성할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때까지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보유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Arial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이용합니다</w:t>
            </w:r>
            <w:r w:rsidRPr="0030522C">
              <w:rPr>
                <w:rFonts w:ascii="Arial" w:eastAsia="돋움체" w:hAnsi="Times New Roman"/>
                <w:sz w:val="18"/>
                <w:szCs w:val="16"/>
              </w:rPr>
              <w:t>.</w:t>
            </w:r>
          </w:p>
        </w:tc>
      </w:tr>
    </w:tbl>
    <w:p w:rsidR="008B1CFC" w:rsidRDefault="008B1CFC" w:rsidP="00C4251E">
      <w:pPr>
        <w:rPr>
          <w:rFonts w:ascii="Times New Roman" w:eastAsia="돋움체" w:hAnsi="Times New Roman"/>
          <w:sz w:val="18"/>
          <w:szCs w:val="16"/>
        </w:rPr>
      </w:pPr>
    </w:p>
    <w:p w:rsidR="00C4251E" w:rsidRDefault="00C4251E" w:rsidP="00C4251E">
      <w:pPr>
        <w:rPr>
          <w:rFonts w:ascii="Times New Roman" w:eastAsia="돋움체" w:hAnsi="BMWTypeRegular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Arial" w:eastAsia="돋움체" w:hAnsi="Arial" w:hint="eastAsia"/>
          <w:sz w:val="18"/>
          <w:szCs w:val="16"/>
        </w:rPr>
        <w:t xml:space="preserve"> </w:t>
      </w:r>
      <w:r>
        <w:rPr>
          <w:rFonts w:ascii="Arial" w:eastAsia="돋움체" w:hAnsi="Arial" w:hint="eastAsia"/>
          <w:sz w:val="18"/>
          <w:szCs w:val="16"/>
        </w:rPr>
        <w:t>선택적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수집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및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이용</w:t>
      </w:r>
    </w:p>
    <w:p w:rsidR="00C64A8A" w:rsidRDefault="00C64A8A" w:rsidP="00C4251E">
      <w:pPr>
        <w:rPr>
          <w:rFonts w:ascii="Times New Roman" w:eastAsia="돋움체" w:hAnsi="BMWTypeRegular"/>
          <w:sz w:val="18"/>
          <w:szCs w:val="16"/>
        </w:rPr>
      </w:pPr>
    </w:p>
    <w:tbl>
      <w:tblPr>
        <w:tblW w:w="1067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75"/>
        <w:gridCol w:w="9599"/>
      </w:tblGrid>
      <w:tr w:rsidR="008B1CFC" w:rsidRPr="0030522C" w:rsidTr="0030522C">
        <w:tc>
          <w:tcPr>
            <w:tcW w:w="1075" w:type="dxa"/>
            <w:shd w:val="clear" w:color="auto" w:fill="CCECFF"/>
          </w:tcPr>
          <w:p w:rsidR="008B1CFC" w:rsidRPr="0030522C" w:rsidRDefault="008B1CFC" w:rsidP="0030522C">
            <w:pPr>
              <w:jc w:val="center"/>
              <w:rPr>
                <w:rFonts w:ascii="Arial" w:eastAsia="돋움체" w:hAnsi="Times New Roman"/>
                <w:b/>
                <w:sz w:val="18"/>
                <w:szCs w:val="16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수집항목</w:t>
            </w:r>
          </w:p>
        </w:tc>
        <w:tc>
          <w:tcPr>
            <w:tcW w:w="9599" w:type="dxa"/>
            <w:shd w:val="clear" w:color="auto" w:fill="auto"/>
          </w:tcPr>
          <w:p w:rsidR="008B1CFC" w:rsidRDefault="006B7826" w:rsidP="00E04E5D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sz w:val="18"/>
                <w:szCs w:val="16"/>
              </w:rPr>
              <w:t>보훈대상 사항 (여부, 보훈구분, 보훈번호, 보훈자 관계, 보훈관청)</w:t>
            </w:r>
          </w:p>
          <w:p w:rsidR="00EC18AC" w:rsidRPr="00E04E5D" w:rsidRDefault="00EC18AC" w:rsidP="00EC18A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>
              <w:rPr>
                <w:rFonts w:ascii="돋움" w:eastAsia="돋움" w:hAnsi="돋움" w:hint="eastAsia"/>
                <w:sz w:val="18"/>
                <w:szCs w:val="16"/>
              </w:rPr>
              <w:t>장애 관련 정보</w:t>
            </w:r>
          </w:p>
        </w:tc>
      </w:tr>
      <w:tr w:rsidR="008B1CFC" w:rsidRPr="0030522C" w:rsidTr="0030522C">
        <w:tc>
          <w:tcPr>
            <w:tcW w:w="1075" w:type="dxa"/>
            <w:shd w:val="clear" w:color="auto" w:fill="CCECFF"/>
            <w:vAlign w:val="center"/>
          </w:tcPr>
          <w:p w:rsidR="008B1CFC" w:rsidRPr="0030522C" w:rsidRDefault="008B1CFC" w:rsidP="0030522C">
            <w:pPr>
              <w:jc w:val="center"/>
              <w:rPr>
                <w:rFonts w:ascii="Arial" w:eastAsia="돋움체" w:hAnsi="Arial"/>
                <w:sz w:val="18"/>
                <w:szCs w:val="16"/>
                <w:highlight w:val="lightGray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수집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이용목적</w:t>
            </w:r>
          </w:p>
        </w:tc>
        <w:tc>
          <w:tcPr>
            <w:tcW w:w="9599" w:type="dxa"/>
            <w:shd w:val="clear" w:color="auto" w:fill="auto"/>
            <w:vAlign w:val="center"/>
          </w:tcPr>
          <w:p w:rsidR="008B1CFC" w:rsidRDefault="006B7826" w:rsidP="00E04E5D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/>
                <w:sz w:val="18"/>
                <w:szCs w:val="16"/>
              </w:rPr>
              <w:t>보훈 대상자 확인 및 처우 제공</w:t>
            </w:r>
          </w:p>
          <w:p w:rsidR="00EC18AC" w:rsidRPr="00E04E5D" w:rsidRDefault="00EC18AC" w:rsidP="00E04E5D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>
              <w:rPr>
                <w:rFonts w:ascii="돋움" w:eastAsia="돋움" w:hAnsi="돋움" w:hint="eastAsia"/>
                <w:sz w:val="18"/>
                <w:szCs w:val="16"/>
              </w:rPr>
              <w:t>장애 대상자 확인 및 처우 제공</w:t>
            </w:r>
          </w:p>
        </w:tc>
      </w:tr>
      <w:tr w:rsidR="008B1CFC" w:rsidRPr="0030522C" w:rsidTr="0030522C">
        <w:tc>
          <w:tcPr>
            <w:tcW w:w="1075" w:type="dxa"/>
            <w:shd w:val="clear" w:color="auto" w:fill="CCECFF"/>
            <w:vAlign w:val="center"/>
          </w:tcPr>
          <w:p w:rsidR="008B1CFC" w:rsidRPr="0030522C" w:rsidRDefault="008B1CFC" w:rsidP="0030522C">
            <w:pPr>
              <w:jc w:val="center"/>
              <w:rPr>
                <w:rFonts w:ascii="Arial" w:eastAsia="돋움체" w:hAnsi="Arial"/>
                <w:sz w:val="18"/>
                <w:szCs w:val="16"/>
                <w:highlight w:val="lightGray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보유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이용기간</w:t>
            </w:r>
          </w:p>
        </w:tc>
        <w:tc>
          <w:tcPr>
            <w:tcW w:w="9599" w:type="dxa"/>
            <w:shd w:val="clear" w:color="auto" w:fill="auto"/>
            <w:vAlign w:val="center"/>
          </w:tcPr>
          <w:p w:rsidR="008B1CFC" w:rsidRPr="0030522C" w:rsidRDefault="006B7826" w:rsidP="008B1CFC">
            <w:pPr>
              <w:rPr>
                <w:rFonts w:ascii="Arial" w:eastAsia="돋움체" w:hAnsi="Times New Roman"/>
                <w:sz w:val="18"/>
                <w:szCs w:val="16"/>
              </w:rPr>
            </w:pP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관계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법령의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규정에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따라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직원의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개인정보를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보존할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의무가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있는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경우가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아닌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한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,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직원의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개인정보는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수집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이용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목적을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달성할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때까지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보유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이용합니다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.</w:t>
            </w:r>
          </w:p>
        </w:tc>
      </w:tr>
    </w:tbl>
    <w:p w:rsidR="003205BE" w:rsidRDefault="003205BE" w:rsidP="00C4251E">
      <w:pPr>
        <w:jc w:val="center"/>
        <w:rPr>
          <w:rFonts w:ascii="돋움체" w:eastAsia="돋움체" w:hAnsi="돋움체"/>
          <w:b/>
          <w:sz w:val="18"/>
          <w:szCs w:val="16"/>
        </w:rPr>
      </w:pPr>
    </w:p>
    <w:p w:rsidR="00C4251E" w:rsidRDefault="00C4251E" w:rsidP="00C4251E">
      <w:pPr>
        <w:pStyle w:val="1"/>
        <w:ind w:leftChars="0" w:left="0"/>
        <w:rPr>
          <w:rFonts w:ascii="Times New Roman" w:eastAsia="돋움체" w:hAnsi="Times New Roman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동의</w:t>
      </w:r>
      <w:r w:rsidR="00367DD1"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거부권</w:t>
      </w:r>
      <w:r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및</w:t>
      </w:r>
      <w:r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불이익</w:t>
      </w:r>
    </w:p>
    <w:p w:rsidR="00C4251E" w:rsidRDefault="00FC473E" w:rsidP="00C4251E">
      <w:pPr>
        <w:rPr>
          <w:rFonts w:ascii="Arial" w:eastAsia="돋움체" w:hAnsi="Arial"/>
          <w:sz w:val="18"/>
          <w:szCs w:val="16"/>
        </w:rPr>
      </w:pPr>
      <w:r>
        <w:rPr>
          <w:rFonts w:ascii="Arial" w:eastAsia="돋움체" w:hAnsi="Arial" w:hint="eastAsia"/>
          <w:sz w:val="18"/>
          <w:szCs w:val="16"/>
        </w:rPr>
        <w:t>입사지원자는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위와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같은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8F5627">
        <w:rPr>
          <w:rFonts w:ascii="Arial" w:eastAsia="돋움체" w:hAnsi="Arial" w:hint="eastAsia"/>
          <w:sz w:val="18"/>
          <w:szCs w:val="16"/>
        </w:rPr>
        <w:t>개인정보</w:t>
      </w:r>
      <w:r w:rsidR="00C4251E" w:rsidRPr="0098443B">
        <w:rPr>
          <w:rFonts w:ascii="Arial" w:eastAsia="돋움체" w:hAnsi="Arial" w:hint="eastAsia"/>
          <w:sz w:val="18"/>
          <w:szCs w:val="16"/>
        </w:rPr>
        <w:t>의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수집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및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이용을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거부할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수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있습니다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. </w:t>
      </w:r>
      <w:r w:rsidR="00C4251E" w:rsidRPr="0098443B">
        <w:rPr>
          <w:rFonts w:ascii="Arial" w:eastAsia="돋움체" w:hAnsi="Arial" w:hint="eastAsia"/>
          <w:sz w:val="18"/>
          <w:szCs w:val="16"/>
        </w:rPr>
        <w:t>다만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98443B">
        <w:rPr>
          <w:rFonts w:ascii="Arial" w:eastAsia="돋움체" w:hAnsi="Arial" w:hint="eastAsia"/>
          <w:sz w:val="18"/>
          <w:szCs w:val="16"/>
        </w:rPr>
        <w:t>이러한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8F5627">
        <w:rPr>
          <w:rFonts w:ascii="Arial" w:eastAsia="돋움체" w:hAnsi="Arial" w:hint="eastAsia"/>
          <w:sz w:val="18"/>
          <w:szCs w:val="16"/>
        </w:rPr>
        <w:t>개인</w:t>
      </w:r>
      <w:r w:rsidR="008F5627">
        <w:rPr>
          <w:rFonts w:ascii="Arial" w:eastAsia="돋움체" w:hAnsi="Arial" w:hint="eastAsia"/>
          <w:sz w:val="18"/>
          <w:szCs w:val="16"/>
        </w:rPr>
        <w:t>(</w:t>
      </w:r>
      <w:r w:rsidR="008F5627">
        <w:rPr>
          <w:rFonts w:ascii="Arial" w:eastAsia="돋움체" w:hAnsi="Arial" w:hint="eastAsia"/>
          <w:sz w:val="18"/>
          <w:szCs w:val="16"/>
        </w:rPr>
        <w:t>신용</w:t>
      </w:r>
      <w:r w:rsidR="008F5627">
        <w:rPr>
          <w:rFonts w:ascii="Arial" w:eastAsia="돋움체" w:hAnsi="Arial" w:hint="eastAsia"/>
          <w:sz w:val="18"/>
          <w:szCs w:val="16"/>
        </w:rPr>
        <w:t>)</w:t>
      </w:r>
      <w:r w:rsidR="008F5627">
        <w:rPr>
          <w:rFonts w:ascii="Arial" w:eastAsia="돋움체" w:hAnsi="Arial" w:hint="eastAsia"/>
          <w:sz w:val="18"/>
          <w:szCs w:val="16"/>
        </w:rPr>
        <w:t>정보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수집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및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이용에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동의하지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않을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경우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E04E5D" w:rsidRPr="00E04E5D">
        <w:rPr>
          <w:rFonts w:ascii="Arial" w:eastAsia="돋움체" w:hAnsi="Arial" w:hint="eastAsia"/>
          <w:sz w:val="18"/>
          <w:szCs w:val="16"/>
        </w:rPr>
        <w:t>입사지원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행정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처리가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원활하지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않을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수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있습니다</w:t>
      </w:r>
      <w:r>
        <w:rPr>
          <w:rFonts w:ascii="Arial" w:eastAsia="돋움체" w:hAnsi="Arial" w:hint="eastAsia"/>
          <w:sz w:val="18"/>
          <w:szCs w:val="16"/>
        </w:rPr>
        <w:t>.</w:t>
      </w:r>
    </w:p>
    <w:p w:rsidR="00C4251E" w:rsidRPr="00E04E5D" w:rsidRDefault="00C4251E" w:rsidP="00C4251E">
      <w:pPr>
        <w:rPr>
          <w:rFonts w:ascii="Arial" w:eastAsia="돋움체" w:hAnsi="Arial"/>
          <w:b/>
          <w:sz w:val="18"/>
          <w:szCs w:val="16"/>
        </w:rPr>
      </w:pPr>
    </w:p>
    <w:p w:rsidR="00F17F12" w:rsidRPr="00CE75B0" w:rsidRDefault="00F17F12" w:rsidP="00C4251E">
      <w:pPr>
        <w:rPr>
          <w:rFonts w:ascii="Arial" w:eastAsia="돋움체" w:hAnsi="Arial"/>
          <w:b/>
          <w:sz w:val="18"/>
          <w:szCs w:val="16"/>
        </w:rPr>
      </w:pPr>
    </w:p>
    <w:tbl>
      <w:tblPr>
        <w:tblW w:w="10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1E0"/>
      </w:tblPr>
      <w:tblGrid>
        <w:gridCol w:w="10664"/>
      </w:tblGrid>
      <w:tr w:rsidR="0058742C" w:rsidRPr="0098443B" w:rsidTr="0058742C">
        <w:tc>
          <w:tcPr>
            <w:tcW w:w="10664" w:type="dxa"/>
            <w:shd w:val="clear" w:color="auto" w:fill="E6E6E6"/>
          </w:tcPr>
          <w:p w:rsidR="0058742C" w:rsidRPr="005716D6" w:rsidRDefault="0058742C" w:rsidP="00A970C5">
            <w:pPr>
              <w:jc w:val="center"/>
              <w:rPr>
                <w:rFonts w:ascii="바탕체" w:eastAsia="바탕체" w:hAnsi="바탕체"/>
                <w:b/>
                <w:sz w:val="18"/>
                <w:szCs w:val="16"/>
              </w:rPr>
            </w:pP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>본인은 회사의 개인정보 수집 및 이용에 관한 설명을 모두 이해하였고, 이에 동의합니다.</w:t>
            </w:r>
          </w:p>
          <w:p w:rsidR="0058742C" w:rsidRPr="0098443B" w:rsidRDefault="0058742C" w:rsidP="003205BE">
            <w:pPr>
              <w:jc w:val="center"/>
              <w:rPr>
                <w:rFonts w:ascii="Arial" w:eastAsia="돋움체" w:hAnsi="Arial"/>
                <w:b/>
                <w:sz w:val="18"/>
                <w:szCs w:val="16"/>
              </w:rPr>
            </w:pPr>
            <w:bookmarkStart w:id="0" w:name="OLE_LINK1"/>
            <w:bookmarkStart w:id="1" w:name="OLE_LINK2"/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- 필수적 정보 (동의함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 xml:space="preserve">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동의하지 않음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>)</w:t>
            </w: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          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- 선택적 정보 (동의함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 xml:space="preserve">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동의하지 않음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>)</w:t>
            </w:r>
            <w:bookmarkEnd w:id="0"/>
            <w:bookmarkEnd w:id="1"/>
          </w:p>
        </w:tc>
      </w:tr>
    </w:tbl>
    <w:p w:rsidR="00C4251E" w:rsidRDefault="00C4251E" w:rsidP="00C4251E">
      <w:pPr>
        <w:rPr>
          <w:rFonts w:ascii="Arial" w:eastAsia="돋움체" w:hAnsi="Arial"/>
          <w:b/>
          <w:sz w:val="18"/>
          <w:szCs w:val="16"/>
        </w:rPr>
      </w:pPr>
    </w:p>
    <w:p w:rsidR="003205BE" w:rsidRDefault="003205BE" w:rsidP="00C4251E">
      <w:pPr>
        <w:rPr>
          <w:rFonts w:ascii="Arial" w:eastAsia="돋움체" w:hAnsi="Arial"/>
          <w:b/>
          <w:sz w:val="18"/>
          <w:szCs w:val="16"/>
        </w:rPr>
      </w:pPr>
    </w:p>
    <w:p w:rsidR="00C4251E" w:rsidRPr="0098443B" w:rsidRDefault="00C4251E" w:rsidP="00C4251E">
      <w:pPr>
        <w:rPr>
          <w:rFonts w:ascii="Arial" w:eastAsia="돋움체" w:hAnsi="Arial"/>
          <w:b/>
          <w:sz w:val="18"/>
          <w:szCs w:val="16"/>
        </w:rPr>
      </w:pPr>
      <w:r w:rsidRPr="0098443B">
        <w:rPr>
          <w:rFonts w:ascii="Arial" w:eastAsia="돋움체" w:hAnsi="Arial" w:hint="eastAsia"/>
          <w:b/>
          <w:sz w:val="18"/>
          <w:szCs w:val="16"/>
        </w:rPr>
        <w:t xml:space="preserve">(2) </w:t>
      </w:r>
      <w:r w:rsidRPr="0098443B">
        <w:rPr>
          <w:rFonts w:ascii="Arial" w:eastAsia="돋움체" w:hAnsi="Arial" w:hint="eastAsia"/>
          <w:b/>
          <w:sz w:val="18"/>
          <w:szCs w:val="16"/>
        </w:rPr>
        <w:t>고유식별정보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수집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및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이용에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대한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동의</w:t>
      </w:r>
    </w:p>
    <w:p w:rsidR="00C4251E" w:rsidRDefault="00C4251E" w:rsidP="00C4251E">
      <w:pPr>
        <w:rPr>
          <w:rFonts w:ascii="Times New Roman" w:eastAsia="돋움체" w:hAnsi="Times New Roman"/>
          <w:sz w:val="18"/>
          <w:szCs w:val="16"/>
        </w:rPr>
      </w:pPr>
    </w:p>
    <w:p w:rsidR="00E16CD9" w:rsidRDefault="00E16CD9" w:rsidP="00C4251E">
      <w:pPr>
        <w:rPr>
          <w:rFonts w:ascii="Times New Roman" w:eastAsia="돋움체" w:hAnsi="Times New Roman"/>
          <w:sz w:val="18"/>
          <w:szCs w:val="16"/>
        </w:rPr>
      </w:pPr>
    </w:p>
    <w:p w:rsidR="00C4251E" w:rsidRDefault="00C4251E" w:rsidP="00C4251E">
      <w:pPr>
        <w:rPr>
          <w:rFonts w:ascii="Times New Roman" w:eastAsia="돋움체" w:hAnsi="BMWTypeRegular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Arial" w:eastAsia="돋움체" w:hAnsi="Arial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필수적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수집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및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이용</w:t>
      </w:r>
    </w:p>
    <w:p w:rsidR="00CE65E8" w:rsidRDefault="00CE65E8" w:rsidP="00C4251E">
      <w:pPr>
        <w:rPr>
          <w:rFonts w:ascii="Times New Roman" w:eastAsia="돋움체" w:hAnsi="BMWTypeRegular"/>
          <w:sz w:val="18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08"/>
        <w:gridCol w:w="8974"/>
      </w:tblGrid>
      <w:tr w:rsidR="00CE65E8" w:rsidRPr="0030522C" w:rsidTr="0030522C">
        <w:tc>
          <w:tcPr>
            <w:tcW w:w="1708" w:type="dxa"/>
            <w:shd w:val="clear" w:color="auto" w:fill="CCECFF"/>
          </w:tcPr>
          <w:p w:rsidR="00CE65E8" w:rsidRPr="0030522C" w:rsidRDefault="00CE65E8" w:rsidP="0030522C">
            <w:pPr>
              <w:jc w:val="center"/>
              <w:rPr>
                <w:rFonts w:ascii="Arial" w:eastAsia="돋움체" w:hAnsi="Times New Roman"/>
                <w:b/>
                <w:sz w:val="18"/>
                <w:szCs w:val="16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수집항목</w:t>
            </w:r>
          </w:p>
        </w:tc>
        <w:tc>
          <w:tcPr>
            <w:tcW w:w="8974" w:type="dxa"/>
            <w:shd w:val="clear" w:color="auto" w:fill="auto"/>
          </w:tcPr>
          <w:p w:rsidR="00CE65E8" w:rsidRPr="0030522C" w:rsidRDefault="00CE65E8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/>
                <w:sz w:val="18"/>
                <w:szCs w:val="16"/>
              </w:rPr>
              <w:t xml:space="preserve">주민등록번호, </w:t>
            </w:r>
            <w:r w:rsidR="00120BA1">
              <w:rPr>
                <w:rFonts w:ascii="돋움" w:eastAsia="돋움" w:hAnsi="돋움" w:hint="eastAsia"/>
                <w:sz w:val="18"/>
                <w:szCs w:val="16"/>
              </w:rPr>
              <w:t xml:space="preserve">(외국인인 경우) </w:t>
            </w:r>
            <w:r w:rsidRPr="0030522C">
              <w:rPr>
                <w:rFonts w:ascii="돋움" w:eastAsia="돋움" w:hAnsi="돋움"/>
                <w:sz w:val="18"/>
                <w:szCs w:val="16"/>
              </w:rPr>
              <w:t>외국인등록번호</w:t>
            </w:r>
          </w:p>
        </w:tc>
      </w:tr>
      <w:tr w:rsidR="00CE65E8" w:rsidRPr="0030522C" w:rsidTr="0030522C">
        <w:tc>
          <w:tcPr>
            <w:tcW w:w="1708" w:type="dxa"/>
            <w:shd w:val="clear" w:color="auto" w:fill="CCECFF"/>
            <w:vAlign w:val="center"/>
          </w:tcPr>
          <w:p w:rsidR="00CE65E8" w:rsidRPr="0030522C" w:rsidRDefault="00CE65E8" w:rsidP="0030522C">
            <w:pPr>
              <w:jc w:val="center"/>
              <w:rPr>
                <w:rFonts w:ascii="Arial" w:eastAsia="돋움체" w:hAnsi="Arial"/>
                <w:sz w:val="18"/>
                <w:szCs w:val="16"/>
                <w:highlight w:val="lightGray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수집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이용목적</w:t>
            </w:r>
          </w:p>
        </w:tc>
        <w:tc>
          <w:tcPr>
            <w:tcW w:w="8974" w:type="dxa"/>
            <w:shd w:val="clear" w:color="auto" w:fill="auto"/>
            <w:vAlign w:val="center"/>
          </w:tcPr>
          <w:p w:rsidR="00CE65E8" w:rsidRPr="0030522C" w:rsidRDefault="00E338CA" w:rsidP="0030522C">
            <w:pPr>
              <w:numPr>
                <w:ilvl w:val="0"/>
                <w:numId w:val="3"/>
              </w:numPr>
              <w:tabs>
                <w:tab w:val="clear" w:pos="400"/>
                <w:tab w:val="num" w:pos="290"/>
              </w:tabs>
              <w:ind w:left="290" w:hanging="290"/>
              <w:rPr>
                <w:rFonts w:ascii="돋움" w:eastAsia="돋움" w:hAnsi="돋움"/>
                <w:sz w:val="18"/>
                <w:szCs w:val="16"/>
              </w:rPr>
            </w:pPr>
            <w:r w:rsidRPr="0030522C">
              <w:rPr>
                <w:rFonts w:ascii="돋움" w:eastAsia="돋움" w:hAnsi="돋움" w:hint="eastAsia"/>
                <w:bCs/>
                <w:sz w:val="18"/>
                <w:szCs w:val="16"/>
              </w:rPr>
              <w:t>입사지원 행정 처리 및 입사자 채용업무</w:t>
            </w:r>
          </w:p>
        </w:tc>
      </w:tr>
      <w:tr w:rsidR="00CE65E8" w:rsidRPr="0030522C" w:rsidTr="0030522C">
        <w:tc>
          <w:tcPr>
            <w:tcW w:w="1708" w:type="dxa"/>
            <w:shd w:val="clear" w:color="auto" w:fill="CCECFF"/>
            <w:vAlign w:val="center"/>
          </w:tcPr>
          <w:p w:rsidR="00CE65E8" w:rsidRPr="0030522C" w:rsidRDefault="00CE65E8" w:rsidP="0030522C">
            <w:pPr>
              <w:jc w:val="center"/>
              <w:rPr>
                <w:rFonts w:ascii="Arial" w:eastAsia="돋움체" w:hAnsi="Arial"/>
                <w:sz w:val="18"/>
                <w:szCs w:val="16"/>
                <w:highlight w:val="lightGray"/>
              </w:rPr>
            </w:pP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보유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b/>
                <w:sz w:val="18"/>
                <w:szCs w:val="16"/>
              </w:rPr>
              <w:t>이용기간</w:t>
            </w:r>
          </w:p>
        </w:tc>
        <w:tc>
          <w:tcPr>
            <w:tcW w:w="8974" w:type="dxa"/>
            <w:shd w:val="clear" w:color="auto" w:fill="auto"/>
            <w:vAlign w:val="center"/>
          </w:tcPr>
          <w:p w:rsidR="00CE65E8" w:rsidRPr="0030522C" w:rsidRDefault="00CE65E8" w:rsidP="00CE65E8">
            <w:pPr>
              <w:rPr>
                <w:rFonts w:ascii="Arial" w:eastAsia="돋움체" w:hAnsi="Times New Roman"/>
                <w:sz w:val="18"/>
                <w:szCs w:val="16"/>
              </w:rPr>
            </w:pP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관계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법령의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규정에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따라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직원의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고유식별정보를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보존할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의무가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있는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경우가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아닌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한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, </w:t>
            </w:r>
            <w:r w:rsidR="00AD0202" w:rsidRPr="0030522C">
              <w:rPr>
                <w:rFonts w:ascii="Arial" w:eastAsia="돋움체" w:hAnsi="Times New Roman" w:hint="eastAsia"/>
                <w:sz w:val="18"/>
                <w:szCs w:val="16"/>
              </w:rPr>
              <w:t>입사지원자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의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>고유식별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정보는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수집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이용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목적을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달성할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때까지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보유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및</w:t>
            </w:r>
            <w:r w:rsidRPr="0030522C">
              <w:rPr>
                <w:rFonts w:ascii="Arial" w:eastAsia="돋움체" w:hAnsi="Arial" w:hint="eastAsia"/>
                <w:sz w:val="18"/>
                <w:szCs w:val="16"/>
              </w:rPr>
              <w:t xml:space="preserve"> 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이용합니다</w:t>
            </w:r>
            <w:r w:rsidRPr="0030522C">
              <w:rPr>
                <w:rFonts w:ascii="Arial" w:eastAsia="돋움체" w:hAnsi="Times New Roman" w:hint="eastAsia"/>
                <w:sz w:val="18"/>
                <w:szCs w:val="16"/>
              </w:rPr>
              <w:t>.</w:t>
            </w:r>
          </w:p>
        </w:tc>
      </w:tr>
    </w:tbl>
    <w:p w:rsidR="00CE65E8" w:rsidRPr="00413959" w:rsidRDefault="00CE65E8" w:rsidP="00C4251E">
      <w:pPr>
        <w:rPr>
          <w:rFonts w:ascii="Times New Roman" w:eastAsia="돋움체" w:hAnsi="BMWTypeRegular"/>
          <w:sz w:val="18"/>
          <w:szCs w:val="16"/>
        </w:rPr>
      </w:pPr>
    </w:p>
    <w:p w:rsidR="00C4251E" w:rsidRDefault="00C4251E" w:rsidP="00C4251E">
      <w:pPr>
        <w:pStyle w:val="1"/>
        <w:ind w:leftChars="0" w:left="0"/>
        <w:rPr>
          <w:rFonts w:ascii="Times New Roman" w:eastAsia="돋움체" w:hAnsi="Times New Roman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동의</w:t>
      </w:r>
      <w:r w:rsidR="00367DD1"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거부권</w:t>
      </w:r>
      <w:r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및</w:t>
      </w:r>
      <w:r>
        <w:rPr>
          <w:rFonts w:ascii="Times New Roman" w:eastAsia="돋움체" w:hAnsi="Times New Roman" w:hint="eastAsia"/>
          <w:sz w:val="18"/>
          <w:szCs w:val="16"/>
        </w:rPr>
        <w:t xml:space="preserve"> </w:t>
      </w:r>
      <w:r>
        <w:rPr>
          <w:rFonts w:ascii="Times New Roman" w:eastAsia="돋움체" w:hAnsi="Times New Roman" w:hint="eastAsia"/>
          <w:sz w:val="18"/>
          <w:szCs w:val="16"/>
        </w:rPr>
        <w:t>불이익</w:t>
      </w:r>
    </w:p>
    <w:p w:rsidR="00C4251E" w:rsidRDefault="00E338CA" w:rsidP="00C4251E">
      <w:pPr>
        <w:rPr>
          <w:rFonts w:ascii="Arial" w:eastAsia="돋움체" w:hAnsi="Arial"/>
          <w:sz w:val="18"/>
          <w:szCs w:val="16"/>
        </w:rPr>
      </w:pPr>
      <w:r>
        <w:rPr>
          <w:rFonts w:ascii="Arial" w:eastAsia="돋움체" w:hAnsi="Arial" w:hint="eastAsia"/>
          <w:sz w:val="18"/>
          <w:szCs w:val="16"/>
        </w:rPr>
        <w:t>입사지원자는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고유식별정보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수집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및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이용을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거부할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수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있으며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98443B">
        <w:rPr>
          <w:rFonts w:ascii="Arial" w:eastAsia="돋움체" w:hAnsi="Arial" w:hint="eastAsia"/>
          <w:sz w:val="18"/>
          <w:szCs w:val="16"/>
        </w:rPr>
        <w:t>동의한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이후에도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언제든지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이를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철회할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수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있습니다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. </w:t>
      </w:r>
      <w:r w:rsidR="00C4251E" w:rsidRPr="0098443B">
        <w:rPr>
          <w:rFonts w:ascii="Arial" w:eastAsia="돋움체" w:hAnsi="Arial" w:hint="eastAsia"/>
          <w:sz w:val="18"/>
          <w:szCs w:val="16"/>
        </w:rPr>
        <w:t>다만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거부할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sz w:val="18"/>
          <w:szCs w:val="16"/>
        </w:rPr>
        <w:t>경우에는</w:t>
      </w:r>
      <w:r w:rsidR="00C4251E"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E04E5D" w:rsidRPr="00E04E5D">
        <w:rPr>
          <w:rFonts w:ascii="Arial" w:eastAsia="돋움체" w:hAnsi="Arial" w:hint="eastAsia"/>
          <w:sz w:val="18"/>
          <w:szCs w:val="16"/>
        </w:rPr>
        <w:t>입사지원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행정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처리가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원활하지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않을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수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있습니다</w:t>
      </w:r>
      <w:r w:rsidR="00C4251E" w:rsidRPr="0098443B">
        <w:rPr>
          <w:rFonts w:ascii="Arial" w:eastAsia="돋움체" w:hAnsi="Arial" w:hint="eastAsia"/>
          <w:sz w:val="18"/>
          <w:szCs w:val="16"/>
        </w:rPr>
        <w:t>.</w:t>
      </w:r>
    </w:p>
    <w:p w:rsidR="00C4251E" w:rsidRDefault="00C4251E" w:rsidP="00C4251E">
      <w:pPr>
        <w:rPr>
          <w:rFonts w:ascii="Arial" w:eastAsia="돋움체" w:hAnsi="Arial"/>
          <w:b/>
          <w:sz w:val="18"/>
          <w:szCs w:val="16"/>
        </w:rPr>
      </w:pPr>
    </w:p>
    <w:p w:rsidR="00F17F12" w:rsidRPr="0098443B" w:rsidRDefault="00F17F12" w:rsidP="00C4251E">
      <w:pPr>
        <w:rPr>
          <w:rFonts w:ascii="Arial" w:eastAsia="돋움체" w:hAnsi="Arial"/>
          <w:b/>
          <w:sz w:val="18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1E0"/>
      </w:tblPr>
      <w:tblGrid>
        <w:gridCol w:w="10664"/>
      </w:tblGrid>
      <w:tr w:rsidR="00C4251E" w:rsidRPr="0098443B" w:rsidTr="00C4251E">
        <w:tc>
          <w:tcPr>
            <w:tcW w:w="10664" w:type="dxa"/>
            <w:shd w:val="clear" w:color="auto" w:fill="E6E6E6"/>
          </w:tcPr>
          <w:p w:rsidR="00C4251E" w:rsidRPr="0058742C" w:rsidRDefault="00CE65E8" w:rsidP="0058742C">
            <w:pPr>
              <w:jc w:val="left"/>
              <w:rPr>
                <w:rFonts w:ascii="바탕체" w:eastAsia="바탕체" w:hAnsi="바탕체"/>
                <w:b/>
                <w:sz w:val="18"/>
                <w:szCs w:val="16"/>
              </w:rPr>
            </w:pPr>
            <w:r w:rsidRPr="0058742C">
              <w:rPr>
                <w:rFonts w:ascii="바탕체" w:eastAsia="바탕체" w:hAnsi="바탕체" w:hint="eastAsia"/>
                <w:b/>
                <w:sz w:val="18"/>
                <w:szCs w:val="16"/>
              </w:rPr>
              <w:t>□ 본인은 회사의 고유식별정보 수집 및 이용에 관한 설명을 모두 이해하였고, 이에 동의합니다.</w:t>
            </w:r>
          </w:p>
          <w:p w:rsidR="0058742C" w:rsidRPr="0098443B" w:rsidRDefault="0058742C" w:rsidP="0058742C">
            <w:pPr>
              <w:jc w:val="left"/>
              <w:rPr>
                <w:rFonts w:ascii="Arial" w:eastAsia="돋움체" w:hAnsi="Arial"/>
                <w:b/>
                <w:sz w:val="18"/>
                <w:szCs w:val="16"/>
              </w:rPr>
            </w:pPr>
            <w:r w:rsidRPr="0058742C">
              <w:rPr>
                <w:rFonts w:ascii="바탕체" w:eastAsia="바탕체" w:hAnsi="바탕체" w:hint="eastAsia"/>
                <w:b/>
                <w:sz w:val="18"/>
                <w:szCs w:val="16"/>
              </w:rPr>
              <w:lastRenderedPageBreak/>
              <w:t>□ 동의하지 않습니다.</w:t>
            </w:r>
          </w:p>
        </w:tc>
      </w:tr>
    </w:tbl>
    <w:p w:rsidR="00C4251E" w:rsidDel="00A85DAE" w:rsidRDefault="00C4251E" w:rsidP="00C4251E">
      <w:pPr>
        <w:rPr>
          <w:del w:id="2" w:author="yoonk04" w:date="2012-04-10T09:16:00Z"/>
          <w:rFonts w:ascii="Arial" w:eastAsia="돋움체" w:hAnsi="Arial"/>
          <w:b/>
          <w:sz w:val="18"/>
          <w:szCs w:val="16"/>
        </w:rPr>
      </w:pPr>
    </w:p>
    <w:p w:rsidR="00CE65E8" w:rsidRPr="0098443B" w:rsidDel="00A85DAE" w:rsidRDefault="00CE65E8" w:rsidP="00C4251E">
      <w:pPr>
        <w:rPr>
          <w:del w:id="3" w:author="yoonk04" w:date="2012-04-10T09:16:00Z"/>
          <w:rFonts w:ascii="Arial" w:eastAsia="돋움체" w:hAnsi="Arial"/>
          <w:b/>
          <w:sz w:val="18"/>
          <w:szCs w:val="16"/>
        </w:rPr>
      </w:pPr>
    </w:p>
    <w:p w:rsidR="00F17F12" w:rsidRPr="0098443B" w:rsidDel="00A85DAE" w:rsidRDefault="00F17F12" w:rsidP="00E16CD9">
      <w:pPr>
        <w:rPr>
          <w:del w:id="4" w:author="yoonk04" w:date="2012-04-10T09:16:00Z"/>
          <w:rFonts w:ascii="Arial" w:eastAsia="돋움체" w:hAnsi="Arial"/>
          <w:b/>
          <w:sz w:val="18"/>
          <w:szCs w:val="16"/>
        </w:rPr>
      </w:pPr>
    </w:p>
    <w:p w:rsidR="00C4251E" w:rsidRPr="00991581" w:rsidRDefault="00C4251E" w:rsidP="00C4251E">
      <w:pPr>
        <w:rPr>
          <w:rFonts w:ascii="Arial" w:eastAsia="돋움체" w:hAnsi="Arial"/>
          <w:b/>
          <w:sz w:val="22"/>
        </w:rPr>
      </w:pPr>
      <w:r w:rsidRPr="00991581">
        <w:rPr>
          <w:rFonts w:ascii="Arial" w:eastAsia="돋움체" w:hAnsi="Arial" w:hint="eastAsia"/>
          <w:b/>
          <w:sz w:val="22"/>
        </w:rPr>
        <w:t xml:space="preserve">2. </w:t>
      </w:r>
      <w:r w:rsidRPr="00991581">
        <w:rPr>
          <w:rFonts w:ascii="Arial" w:eastAsia="돋움체" w:hAnsi="Arial" w:hint="eastAsia"/>
          <w:b/>
          <w:sz w:val="22"/>
        </w:rPr>
        <w:t>개인정보의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제</w:t>
      </w:r>
      <w:r w:rsidRPr="00991581">
        <w:rPr>
          <w:rFonts w:ascii="Arial" w:eastAsia="돋움체" w:hAnsi="Arial" w:hint="eastAsia"/>
          <w:b/>
          <w:sz w:val="22"/>
        </w:rPr>
        <w:t>3</w:t>
      </w:r>
      <w:r w:rsidRPr="00991581">
        <w:rPr>
          <w:rFonts w:ascii="Arial" w:eastAsia="돋움체" w:hAnsi="Arial" w:hint="eastAsia"/>
          <w:b/>
          <w:sz w:val="22"/>
        </w:rPr>
        <w:t>자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제공</w:t>
      </w:r>
      <w:r w:rsidRPr="00991581">
        <w:rPr>
          <w:rFonts w:ascii="Arial" w:eastAsia="돋움체" w:hAnsi="Arial" w:hint="eastAsia"/>
          <w:b/>
          <w:sz w:val="22"/>
        </w:rPr>
        <w:t xml:space="preserve"> </w:t>
      </w:r>
      <w:r w:rsidRPr="00991581">
        <w:rPr>
          <w:rFonts w:ascii="Arial" w:eastAsia="돋움체" w:hAnsi="Arial" w:hint="eastAsia"/>
          <w:b/>
          <w:sz w:val="22"/>
        </w:rPr>
        <w:t>동의</w:t>
      </w:r>
    </w:p>
    <w:p w:rsidR="00C4251E" w:rsidRDefault="00C4251E" w:rsidP="00C4251E">
      <w:pPr>
        <w:rPr>
          <w:rFonts w:ascii="Arial" w:eastAsia="돋움체" w:hAnsi="Arial"/>
          <w:sz w:val="18"/>
          <w:szCs w:val="16"/>
        </w:rPr>
      </w:pPr>
    </w:p>
    <w:p w:rsidR="00E16CD9" w:rsidRPr="00E4294C" w:rsidRDefault="00E16CD9" w:rsidP="00C4251E">
      <w:pPr>
        <w:rPr>
          <w:rFonts w:ascii="Arial" w:eastAsia="돋움체" w:hAnsi="Arial"/>
          <w:sz w:val="18"/>
          <w:szCs w:val="16"/>
        </w:rPr>
      </w:pPr>
    </w:p>
    <w:p w:rsidR="00C4251E" w:rsidRPr="0098443B" w:rsidRDefault="00C4251E" w:rsidP="00C4251E">
      <w:pPr>
        <w:rPr>
          <w:rFonts w:ascii="Arial" w:eastAsia="돋움체" w:hAnsi="Arial"/>
          <w:b/>
          <w:sz w:val="18"/>
          <w:szCs w:val="16"/>
        </w:rPr>
      </w:pPr>
      <w:r w:rsidRPr="0098443B">
        <w:rPr>
          <w:rFonts w:ascii="Arial" w:eastAsia="돋움체" w:hAnsi="Arial" w:hint="eastAsia"/>
          <w:b/>
          <w:sz w:val="18"/>
          <w:szCs w:val="16"/>
        </w:rPr>
        <w:t xml:space="preserve">(1) </w:t>
      </w:r>
      <w:r w:rsidRPr="0098443B">
        <w:rPr>
          <w:rFonts w:ascii="Arial" w:eastAsia="돋움체" w:hAnsi="Arial" w:hint="eastAsia"/>
          <w:b/>
          <w:sz w:val="18"/>
          <w:szCs w:val="16"/>
        </w:rPr>
        <w:t>일반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개인정보의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제</w:t>
      </w:r>
      <w:r w:rsidRPr="0098443B">
        <w:rPr>
          <w:rFonts w:ascii="Arial" w:eastAsia="돋움체" w:hAnsi="Arial" w:hint="eastAsia"/>
          <w:b/>
          <w:sz w:val="18"/>
          <w:szCs w:val="16"/>
        </w:rPr>
        <w:t>3</w:t>
      </w:r>
      <w:r w:rsidRPr="0098443B">
        <w:rPr>
          <w:rFonts w:ascii="Arial" w:eastAsia="돋움체" w:hAnsi="Arial" w:hint="eastAsia"/>
          <w:b/>
          <w:sz w:val="18"/>
          <w:szCs w:val="16"/>
        </w:rPr>
        <w:t>자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제공에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대한</w:t>
      </w:r>
      <w:r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b/>
          <w:sz w:val="18"/>
          <w:szCs w:val="16"/>
        </w:rPr>
        <w:t>동의</w:t>
      </w:r>
    </w:p>
    <w:p w:rsidR="00C4251E" w:rsidRDefault="00C4251E" w:rsidP="00C4251E">
      <w:pPr>
        <w:rPr>
          <w:rFonts w:ascii="Arial" w:eastAsia="돋움체" w:hAnsi="Arial"/>
          <w:sz w:val="18"/>
          <w:szCs w:val="16"/>
        </w:rPr>
      </w:pPr>
    </w:p>
    <w:p w:rsidR="00E16CD9" w:rsidRPr="00E4294C" w:rsidDel="00EC18AC" w:rsidRDefault="00E16CD9" w:rsidP="00C4251E">
      <w:pPr>
        <w:rPr>
          <w:del w:id="5" w:author="kimya" w:date="2012-04-24T20:14:00Z"/>
          <w:rFonts w:ascii="Arial" w:eastAsia="돋움체" w:hAnsi="Arial"/>
          <w:sz w:val="18"/>
          <w:szCs w:val="16"/>
        </w:rPr>
      </w:pPr>
    </w:p>
    <w:p w:rsidR="00F10B44" w:rsidRDefault="00C4251E" w:rsidP="00C4251E">
      <w:pPr>
        <w:rPr>
          <w:rFonts w:ascii="Arial" w:eastAsia="돋움체" w:hAnsi="Arial"/>
          <w:sz w:val="18"/>
          <w:szCs w:val="16"/>
          <w:highlight w:val="yellow"/>
        </w:rPr>
      </w:pPr>
      <w:r w:rsidRPr="0098443B">
        <w:rPr>
          <w:rFonts w:ascii="Arial" w:eastAsia="돋움체" w:hAnsi="Arial" w:hint="eastAsia"/>
          <w:sz w:val="18"/>
          <w:szCs w:val="16"/>
        </w:rPr>
        <w:t>회사는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="004205B5">
        <w:rPr>
          <w:rFonts w:ascii="Arial" w:eastAsia="돋움체" w:hAnsi="Arial" w:hint="eastAsia"/>
          <w:sz w:val="18"/>
          <w:szCs w:val="16"/>
        </w:rPr>
        <w:t>입사지원자</w:t>
      </w:r>
      <w:r w:rsidRPr="0098443B">
        <w:rPr>
          <w:rFonts w:ascii="Arial" w:eastAsia="돋움체" w:hAnsi="Arial" w:hint="eastAsia"/>
          <w:sz w:val="18"/>
          <w:szCs w:val="16"/>
        </w:rPr>
        <w:t>의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sz w:val="18"/>
          <w:szCs w:val="16"/>
        </w:rPr>
        <w:t>개인정보를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sz w:val="18"/>
          <w:szCs w:val="16"/>
        </w:rPr>
        <w:t>다음과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sz w:val="18"/>
          <w:szCs w:val="16"/>
        </w:rPr>
        <w:t>같이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sz w:val="18"/>
          <w:szCs w:val="16"/>
        </w:rPr>
        <w:t>제</w:t>
      </w:r>
      <w:r w:rsidRPr="0098443B">
        <w:rPr>
          <w:rFonts w:ascii="Arial" w:eastAsia="돋움체" w:hAnsi="Arial" w:hint="eastAsia"/>
          <w:sz w:val="18"/>
          <w:szCs w:val="16"/>
        </w:rPr>
        <w:t>3</w:t>
      </w:r>
      <w:r w:rsidRPr="0098443B">
        <w:rPr>
          <w:rFonts w:ascii="Arial" w:eastAsia="돋움체" w:hAnsi="Arial" w:hint="eastAsia"/>
          <w:sz w:val="18"/>
          <w:szCs w:val="16"/>
        </w:rPr>
        <w:t>자에게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sz w:val="18"/>
          <w:szCs w:val="16"/>
        </w:rPr>
        <w:t>제공합니다</w:t>
      </w:r>
      <w:r w:rsidRPr="0098443B">
        <w:rPr>
          <w:rFonts w:ascii="Arial" w:eastAsia="돋움체" w:hAnsi="Arial" w:hint="eastAsia"/>
          <w:sz w:val="18"/>
          <w:szCs w:val="16"/>
        </w:rPr>
        <w:t>.</w:t>
      </w:r>
      <w:r w:rsidR="00D34BCD">
        <w:rPr>
          <w:rFonts w:ascii="Arial" w:eastAsia="돋움체" w:hAnsi="Arial" w:hint="eastAsia"/>
          <w:sz w:val="18"/>
          <w:szCs w:val="16"/>
        </w:rPr>
        <w:t xml:space="preserve"> </w:t>
      </w:r>
    </w:p>
    <w:p w:rsidR="00C4251E" w:rsidRDefault="00C4251E" w:rsidP="00C4251E">
      <w:pPr>
        <w:rPr>
          <w:rFonts w:ascii="Times New Roman" w:eastAsia="돋움체" w:hAnsi="BMWTypeRegular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Arial" w:eastAsia="돋움체" w:hAnsi="Arial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필수적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제공</w:t>
      </w:r>
    </w:p>
    <w:p w:rsidR="00F17F12" w:rsidRPr="00413959" w:rsidRDefault="00F17F12" w:rsidP="00C4251E">
      <w:pPr>
        <w:rPr>
          <w:rFonts w:ascii="Times New Roman" w:eastAsia="돋움체" w:hAnsi="BMWTypeRegular"/>
          <w:sz w:val="18"/>
          <w:szCs w:val="16"/>
        </w:rPr>
      </w:pPr>
    </w:p>
    <w:tbl>
      <w:tblPr>
        <w:tblW w:w="107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809"/>
        <w:gridCol w:w="1324"/>
        <w:gridCol w:w="2584"/>
        <w:gridCol w:w="3180"/>
        <w:gridCol w:w="1843"/>
      </w:tblGrid>
      <w:tr w:rsidR="00C4251E" w:rsidRPr="0098443B" w:rsidTr="006619D9">
        <w:tc>
          <w:tcPr>
            <w:tcW w:w="1809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</w:t>
            </w:r>
          </w:p>
        </w:tc>
        <w:tc>
          <w:tcPr>
            <w:tcW w:w="1324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자가</w:t>
            </w:r>
          </w:p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소재하는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국가</w:t>
            </w:r>
          </w:p>
        </w:tc>
        <w:tc>
          <w:tcPr>
            <w:tcW w:w="2584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제공정보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이용목적</w:t>
            </w:r>
          </w:p>
        </w:tc>
        <w:tc>
          <w:tcPr>
            <w:tcW w:w="3180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제공항목</w:t>
            </w:r>
          </w:p>
        </w:tc>
        <w:tc>
          <w:tcPr>
            <w:tcW w:w="1843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보유</w:t>
            </w:r>
            <w:r w:rsidRPr="00B40002">
              <w:rPr>
                <w:rFonts w:ascii="Arial" w:eastAsia="돋움체" w:hAnsi="Arial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및</w:t>
            </w:r>
          </w:p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이용기간</w:t>
            </w:r>
          </w:p>
        </w:tc>
      </w:tr>
      <w:tr w:rsidR="00326637" w:rsidRPr="0098443B" w:rsidTr="008A6E87">
        <w:trPr>
          <w:trHeight w:val="564"/>
        </w:trPr>
        <w:tc>
          <w:tcPr>
            <w:tcW w:w="1809" w:type="dxa"/>
            <w:vAlign w:val="center"/>
          </w:tcPr>
          <w:p w:rsidR="00326637" w:rsidRPr="00137DE3" w:rsidRDefault="00326637" w:rsidP="00120BA1">
            <w:pPr>
              <w:pStyle w:val="a7"/>
              <w:wordWrap w:val="0"/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</w:rPr>
            </w:pPr>
            <w:r w:rsidRPr="00137DE3">
              <w:rPr>
                <w:rFonts w:ascii="Arial" w:hAnsi="Arial" w:cs="Arial"/>
              </w:rPr>
              <w:t>Pfizer Inc.</w:t>
            </w:r>
          </w:p>
        </w:tc>
        <w:tc>
          <w:tcPr>
            <w:tcW w:w="1324" w:type="dxa"/>
            <w:vAlign w:val="center"/>
          </w:tcPr>
          <w:p w:rsidR="00326637" w:rsidRPr="001E73A7" w:rsidRDefault="00120BA1" w:rsidP="007B28C8">
            <w:pPr>
              <w:pStyle w:val="a7"/>
              <w:wordWrap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미국</w:t>
            </w:r>
          </w:p>
        </w:tc>
        <w:tc>
          <w:tcPr>
            <w:tcW w:w="2584" w:type="dxa"/>
            <w:vAlign w:val="center"/>
          </w:tcPr>
          <w:p w:rsidR="00326637" w:rsidRPr="00616ADD" w:rsidRDefault="00120BA1" w:rsidP="0030522C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1E73A7">
              <w:rPr>
                <w:rFonts w:ascii="Arial" w:hAnsi="Arial" w:cs="Arial"/>
              </w:rPr>
              <w:t xml:space="preserve">PeopleSoft </w:t>
            </w:r>
            <w:r w:rsidR="00B803D5">
              <w:rPr>
                <w:rFonts w:ascii="Arial" w:hAnsi="Arial" w:cs="Arial" w:hint="eastAsia"/>
              </w:rPr>
              <w:t xml:space="preserve">Recruit </w:t>
            </w:r>
            <w:r w:rsidRPr="001E73A7">
              <w:rPr>
                <w:rFonts w:ascii="Arial" w:cs="Arial"/>
              </w:rPr>
              <w:t>데이터의</w:t>
            </w:r>
            <w:r w:rsidRPr="001E73A7">
              <w:rPr>
                <w:rFonts w:ascii="Arial" w:hAnsi="Arial" w:cs="Arial"/>
              </w:rPr>
              <w:t xml:space="preserve"> </w:t>
            </w:r>
            <w:r w:rsidRPr="001E73A7">
              <w:rPr>
                <w:rFonts w:ascii="Arial" w:cs="Arial"/>
              </w:rPr>
              <w:t>관리</w:t>
            </w:r>
            <w:r w:rsidRPr="001E73A7">
              <w:rPr>
                <w:rFonts w:ascii="Arial" w:hAnsi="Arial" w:cs="Arial"/>
              </w:rPr>
              <w:t xml:space="preserve"> </w:t>
            </w:r>
            <w:r w:rsidRPr="001E73A7">
              <w:rPr>
                <w:rFonts w:ascii="Arial" w:cs="Arial"/>
              </w:rPr>
              <w:t>및</w:t>
            </w:r>
            <w:r w:rsidRPr="001E73A7">
              <w:rPr>
                <w:rFonts w:ascii="Arial" w:hAnsi="Arial" w:cs="Arial"/>
              </w:rPr>
              <w:t xml:space="preserve"> </w:t>
            </w:r>
            <w:r w:rsidRPr="001E73A7">
              <w:rPr>
                <w:rFonts w:ascii="Arial" w:cs="Arial"/>
              </w:rPr>
              <w:t>보관</w:t>
            </w:r>
            <w:r w:rsidRPr="001E73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0" w:type="dxa"/>
            <w:vAlign w:val="center"/>
          </w:tcPr>
          <w:p w:rsidR="00326637" w:rsidRPr="00616ADD" w:rsidRDefault="00120BA1" w:rsidP="0030522C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616ADD">
              <w:rPr>
                <w:rFonts w:hint="eastAsia"/>
              </w:rPr>
              <w:t>성명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학력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경력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결혼</w:t>
            </w:r>
            <w:r>
              <w:rPr>
                <w:rFonts w:hint="eastAsia"/>
              </w:rPr>
              <w:t xml:space="preserve"> </w:t>
            </w:r>
            <w:r w:rsidRPr="00616ADD">
              <w:rPr>
                <w:rFonts w:hint="eastAsia"/>
              </w:rPr>
              <w:t>여부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전화번호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비상연락처</w:t>
            </w:r>
            <w:r w:rsidRPr="00616ADD">
              <w:t xml:space="preserve">, </w:t>
            </w:r>
            <w:r>
              <w:rPr>
                <w:rFonts w:hint="eastAsia"/>
              </w:rPr>
              <w:t>전자우편 주소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사진</w:t>
            </w:r>
            <w:r>
              <w:rPr>
                <w:rFonts w:hint="eastAsia"/>
              </w:rPr>
              <w:t>, 직책</w:t>
            </w:r>
            <w:r w:rsidRPr="00616ADD" w:rsidDel="00120BA1">
              <w:rPr>
                <w:rFonts w:hint="eastAsia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26637" w:rsidRPr="00F10B44" w:rsidRDefault="00120BA1" w:rsidP="00120BA1">
            <w:pPr>
              <w:pStyle w:val="a7"/>
              <w:wordWrap w:val="0"/>
              <w:autoSpaceDE w:val="0"/>
              <w:autoSpaceDN w:val="0"/>
              <w:spacing w:line="240" w:lineRule="auto"/>
              <w:rPr>
                <w:rFonts w:ascii="Arial" w:eastAsia="돋움체" w:hAnsi="Arial"/>
                <w:sz w:val="18"/>
                <w:szCs w:val="16"/>
              </w:rPr>
            </w:pPr>
            <w:r w:rsidRPr="00616ADD">
              <w:rPr>
                <w:rFonts w:hint="eastAsia"/>
              </w:rPr>
              <w:t>개인정보 이용목적을 다할 때까지</w:t>
            </w:r>
          </w:p>
        </w:tc>
      </w:tr>
    </w:tbl>
    <w:p w:rsidR="00C4251E" w:rsidRDefault="00C4251E" w:rsidP="00C4251E">
      <w:pPr>
        <w:rPr>
          <w:rFonts w:ascii="Times New Roman" w:eastAsia="돋움체" w:hAnsi="Times New Roman"/>
          <w:sz w:val="18"/>
          <w:szCs w:val="16"/>
        </w:rPr>
      </w:pPr>
    </w:p>
    <w:p w:rsidR="00F17F12" w:rsidRDefault="00C4251E" w:rsidP="00C4251E">
      <w:pPr>
        <w:rPr>
          <w:rFonts w:ascii="Times New Roman" w:eastAsia="돋움체" w:hAnsi="BMWTypeRegular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Arial" w:eastAsia="돋움체" w:hAnsi="Arial" w:hint="eastAsia"/>
          <w:sz w:val="18"/>
          <w:szCs w:val="16"/>
        </w:rPr>
        <w:t xml:space="preserve"> </w:t>
      </w:r>
      <w:r>
        <w:rPr>
          <w:rFonts w:ascii="Times New Roman" w:eastAsia="돋움체" w:hAnsi="BMWTypeRegular" w:hint="eastAsia"/>
          <w:sz w:val="18"/>
          <w:szCs w:val="16"/>
        </w:rPr>
        <w:t>선택적</w:t>
      </w:r>
      <w:r>
        <w:rPr>
          <w:rFonts w:ascii="Times New Roman" w:eastAsia="돋움체" w:hAnsi="BMWTypeRegular" w:hint="eastAsia"/>
          <w:sz w:val="18"/>
          <w:szCs w:val="16"/>
        </w:rPr>
        <w:t xml:space="preserve"> </w:t>
      </w:r>
      <w:r>
        <w:rPr>
          <w:rFonts w:ascii="Times New Roman" w:eastAsia="돋움체" w:hAnsi="BMWTypeRegular" w:hint="eastAsia"/>
          <w:sz w:val="18"/>
          <w:szCs w:val="16"/>
        </w:rPr>
        <w:t>제공</w:t>
      </w:r>
    </w:p>
    <w:p w:rsidR="00C4251E" w:rsidRPr="00413959" w:rsidRDefault="00EF4B4D" w:rsidP="00C4251E">
      <w:pPr>
        <w:rPr>
          <w:rFonts w:ascii="Times New Roman" w:eastAsia="돋움체" w:hAnsi="BMWTypeRegular"/>
          <w:sz w:val="18"/>
          <w:szCs w:val="16"/>
        </w:rPr>
      </w:pPr>
      <w:r>
        <w:rPr>
          <w:rFonts w:ascii="Times New Roman" w:eastAsia="돋움체" w:hAnsi="BMWTypeRegular" w:hint="eastAsia"/>
          <w:sz w:val="18"/>
          <w:szCs w:val="16"/>
        </w:rPr>
        <w:t xml:space="preserve"> </w:t>
      </w:r>
    </w:p>
    <w:tbl>
      <w:tblPr>
        <w:tblW w:w="10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570"/>
        <w:gridCol w:w="1563"/>
        <w:gridCol w:w="2584"/>
        <w:gridCol w:w="3180"/>
        <w:gridCol w:w="1811"/>
      </w:tblGrid>
      <w:tr w:rsidR="00C4251E" w:rsidRPr="0098443B" w:rsidTr="007B28C8">
        <w:tc>
          <w:tcPr>
            <w:tcW w:w="1570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</w:t>
            </w:r>
          </w:p>
        </w:tc>
        <w:tc>
          <w:tcPr>
            <w:tcW w:w="1563" w:type="dxa"/>
            <w:shd w:val="clear" w:color="auto" w:fill="CCECFF"/>
            <w:vAlign w:val="center"/>
          </w:tcPr>
          <w:p w:rsidR="00C4251E" w:rsidRPr="00B40002" w:rsidRDefault="00C4251E" w:rsidP="007B28C8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자가</w:t>
            </w:r>
          </w:p>
          <w:p w:rsidR="00C4251E" w:rsidRPr="00B40002" w:rsidRDefault="00C4251E" w:rsidP="007B28C8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소재하는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국가</w:t>
            </w:r>
          </w:p>
        </w:tc>
        <w:tc>
          <w:tcPr>
            <w:tcW w:w="2584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제공정보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이용목적</w:t>
            </w:r>
          </w:p>
        </w:tc>
        <w:tc>
          <w:tcPr>
            <w:tcW w:w="3180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제공항목</w:t>
            </w:r>
          </w:p>
        </w:tc>
        <w:tc>
          <w:tcPr>
            <w:tcW w:w="1811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보유</w:t>
            </w:r>
            <w:r w:rsidRPr="00B40002">
              <w:rPr>
                <w:rFonts w:ascii="Arial" w:eastAsia="돋움체" w:hAnsi="Arial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및</w:t>
            </w:r>
          </w:p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이용기간</w:t>
            </w:r>
          </w:p>
        </w:tc>
      </w:tr>
      <w:tr w:rsidR="00326637" w:rsidRPr="0098443B" w:rsidTr="007B28C8">
        <w:trPr>
          <w:trHeight w:val="564"/>
        </w:trPr>
        <w:tc>
          <w:tcPr>
            <w:tcW w:w="1570" w:type="dxa"/>
            <w:vAlign w:val="center"/>
          </w:tcPr>
          <w:p w:rsidR="00326637" w:rsidRPr="00797D94" w:rsidRDefault="00326637" w:rsidP="0030522C">
            <w:pPr>
              <w:pStyle w:val="a7"/>
              <w:wordWrap w:val="0"/>
              <w:autoSpaceDE w:val="0"/>
              <w:autoSpaceDN w:val="0"/>
              <w:spacing w:line="240" w:lineRule="auto"/>
              <w:jc w:val="left"/>
              <w:rPr>
                <w:rFonts w:ascii="Arial" w:cs="Arial"/>
              </w:rPr>
            </w:pPr>
            <w:r w:rsidRPr="00797D94">
              <w:rPr>
                <w:rFonts w:ascii="Arial" w:cs="Arial" w:hint="eastAsia"/>
              </w:rPr>
              <w:t>국가</w:t>
            </w:r>
            <w:r w:rsidRPr="00797D94">
              <w:rPr>
                <w:rFonts w:ascii="Arial" w:cs="Arial" w:hint="eastAsia"/>
              </w:rPr>
              <w:t xml:space="preserve"> </w:t>
            </w:r>
            <w:r w:rsidRPr="00797D94">
              <w:rPr>
                <w:rFonts w:ascii="Arial" w:cs="Arial" w:hint="eastAsia"/>
              </w:rPr>
              <w:t>보훈청</w:t>
            </w:r>
          </w:p>
        </w:tc>
        <w:tc>
          <w:tcPr>
            <w:tcW w:w="1563" w:type="dxa"/>
            <w:vAlign w:val="center"/>
          </w:tcPr>
          <w:p w:rsidR="00326637" w:rsidRDefault="007B28C8" w:rsidP="007B28C8">
            <w:pPr>
              <w:pStyle w:val="a7"/>
              <w:wordWrap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대한민국</w:t>
            </w:r>
          </w:p>
        </w:tc>
        <w:tc>
          <w:tcPr>
            <w:tcW w:w="2584" w:type="dxa"/>
            <w:vAlign w:val="center"/>
          </w:tcPr>
          <w:p w:rsidR="00326637" w:rsidRDefault="00120BA1" w:rsidP="00B27B65">
            <w:pPr>
              <w:pStyle w:val="a7"/>
              <w:wordWrap w:val="0"/>
              <w:autoSpaceDE w:val="0"/>
              <w:autoSpaceDN w:val="0"/>
              <w:spacing w:line="240" w:lineRule="auto"/>
            </w:pPr>
            <w:r>
              <w:rPr>
                <w:rFonts w:hint="eastAsia"/>
              </w:rPr>
              <w:t>보훈인력 관련 보고서</w:t>
            </w:r>
            <w:r w:rsidRPr="00616ADD" w:rsidDel="00120BA1">
              <w:rPr>
                <w:rFonts w:hint="eastAsia"/>
              </w:rPr>
              <w:t xml:space="preserve"> </w:t>
            </w:r>
          </w:p>
        </w:tc>
        <w:tc>
          <w:tcPr>
            <w:tcW w:w="3180" w:type="dxa"/>
            <w:vAlign w:val="center"/>
          </w:tcPr>
          <w:p w:rsidR="00326637" w:rsidRPr="00D87604" w:rsidRDefault="00120BA1" w:rsidP="0030522C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616ADD">
              <w:rPr>
                <w:rFonts w:hint="eastAsia"/>
              </w:rPr>
              <w:t>성명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학력</w:t>
            </w:r>
            <w:r w:rsidRPr="00616ADD">
              <w:t xml:space="preserve">, </w:t>
            </w:r>
            <w:r w:rsidRPr="00616ADD">
              <w:rPr>
                <w:rFonts w:hint="eastAsia"/>
              </w:rPr>
              <w:t>경력</w:t>
            </w:r>
            <w:r w:rsidRPr="00616ADD">
              <w:t xml:space="preserve">, </w:t>
            </w:r>
            <w:r>
              <w:rPr>
                <w:rFonts w:hint="eastAsia"/>
              </w:rPr>
              <w:t>직책</w:t>
            </w:r>
            <w:r w:rsidRPr="0039013F" w:rsidDel="00120BA1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:rsidR="00326637" w:rsidRPr="008A6E87" w:rsidRDefault="00120BA1" w:rsidP="00120BA1">
            <w:pPr>
              <w:pStyle w:val="a7"/>
              <w:wordWrap w:val="0"/>
              <w:autoSpaceDE w:val="0"/>
              <w:autoSpaceDN w:val="0"/>
              <w:spacing w:line="240" w:lineRule="auto"/>
              <w:rPr>
                <w:rFonts w:ascii="Arial" w:eastAsia="돋움체" w:hAnsi="Arial"/>
                <w:sz w:val="18"/>
                <w:szCs w:val="16"/>
              </w:rPr>
            </w:pPr>
            <w:r w:rsidRPr="00120BA1">
              <w:rPr>
                <w:rFonts w:hint="eastAsia"/>
              </w:rPr>
              <w:t>개인정보 이용목적 다할 때까지</w:t>
            </w:r>
          </w:p>
        </w:tc>
      </w:tr>
      <w:tr w:rsidR="00EC18AC" w:rsidRPr="0098443B" w:rsidTr="007B28C8">
        <w:trPr>
          <w:trHeight w:val="564"/>
        </w:trPr>
        <w:tc>
          <w:tcPr>
            <w:tcW w:w="1570" w:type="dxa"/>
            <w:vAlign w:val="center"/>
          </w:tcPr>
          <w:p w:rsidR="00EC18AC" w:rsidRPr="00797D94" w:rsidRDefault="00EC18AC" w:rsidP="0030522C">
            <w:pPr>
              <w:pStyle w:val="a7"/>
              <w:wordWrap w:val="0"/>
              <w:autoSpaceDE w:val="0"/>
              <w:autoSpaceDN w:val="0"/>
              <w:spacing w:line="240" w:lineRule="auto"/>
              <w:jc w:val="left"/>
              <w:rPr>
                <w:rFonts w:ascii="Arial" w:cs="Arial"/>
              </w:rPr>
            </w:pPr>
            <w:r>
              <w:rPr>
                <w:rFonts w:ascii="Arial" w:cs="Arial" w:hint="eastAsia"/>
              </w:rPr>
              <w:t>장애인고용공단</w:t>
            </w:r>
          </w:p>
        </w:tc>
        <w:tc>
          <w:tcPr>
            <w:tcW w:w="1563" w:type="dxa"/>
            <w:vAlign w:val="center"/>
          </w:tcPr>
          <w:p w:rsidR="00EC18AC" w:rsidRDefault="00EC18AC" w:rsidP="007B28C8">
            <w:pPr>
              <w:pStyle w:val="a7"/>
              <w:wordWrap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대한민국</w:t>
            </w:r>
          </w:p>
        </w:tc>
        <w:tc>
          <w:tcPr>
            <w:tcW w:w="2584" w:type="dxa"/>
            <w:vAlign w:val="center"/>
          </w:tcPr>
          <w:p w:rsidR="00EC18AC" w:rsidRDefault="00EC18AC" w:rsidP="00B27B65">
            <w:pPr>
              <w:pStyle w:val="a7"/>
              <w:wordWrap w:val="0"/>
              <w:autoSpaceDE w:val="0"/>
              <w:autoSpaceDN w:val="0"/>
              <w:spacing w:line="240" w:lineRule="auto"/>
            </w:pPr>
            <w:r>
              <w:rPr>
                <w:rFonts w:hint="eastAsia"/>
              </w:rPr>
              <w:t>장애인고용 관련 보고서</w:t>
            </w:r>
          </w:p>
        </w:tc>
        <w:tc>
          <w:tcPr>
            <w:tcW w:w="3180" w:type="dxa"/>
            <w:vAlign w:val="center"/>
          </w:tcPr>
          <w:p w:rsidR="00EC18AC" w:rsidRPr="00616ADD" w:rsidRDefault="00EC18AC" w:rsidP="0030522C">
            <w:pPr>
              <w:pStyle w:val="a7"/>
              <w:wordWrap w:val="0"/>
              <w:autoSpaceDE w:val="0"/>
              <w:autoSpaceDN w:val="0"/>
              <w:spacing w:line="240" w:lineRule="auto"/>
            </w:pPr>
            <w:r>
              <w:rPr>
                <w:rFonts w:hint="eastAsia"/>
              </w:rPr>
              <w:t xml:space="preserve">성명, </w:t>
            </w:r>
            <w:r w:rsidR="007F30EE">
              <w:rPr>
                <w:rFonts w:hint="eastAsia"/>
              </w:rPr>
              <w:t xml:space="preserve">학력, 경력, </w:t>
            </w:r>
            <w:r>
              <w:rPr>
                <w:rFonts w:hint="eastAsia"/>
              </w:rPr>
              <w:t>직책, 장애여부</w:t>
            </w:r>
          </w:p>
        </w:tc>
        <w:tc>
          <w:tcPr>
            <w:tcW w:w="1811" w:type="dxa"/>
            <w:vAlign w:val="center"/>
          </w:tcPr>
          <w:p w:rsidR="00EC18AC" w:rsidRPr="00120BA1" w:rsidRDefault="00EC18AC" w:rsidP="00120BA1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120BA1">
              <w:rPr>
                <w:rFonts w:hint="eastAsia"/>
              </w:rPr>
              <w:t>개인정보 이용목적 다할 때까지</w:t>
            </w:r>
          </w:p>
        </w:tc>
      </w:tr>
    </w:tbl>
    <w:p w:rsidR="00F17F12" w:rsidRDefault="00F17F12" w:rsidP="00C4251E">
      <w:pPr>
        <w:jc w:val="center"/>
        <w:rPr>
          <w:rFonts w:ascii="돋움체" w:eastAsia="돋움체" w:hAnsi="돋움체"/>
          <w:b/>
          <w:sz w:val="18"/>
          <w:szCs w:val="16"/>
        </w:rPr>
      </w:pPr>
    </w:p>
    <w:p w:rsidR="00C4251E" w:rsidRPr="00ED01A0" w:rsidRDefault="00C4251E" w:rsidP="00C4251E">
      <w:pPr>
        <w:pStyle w:val="1"/>
        <w:ind w:leftChars="0" w:left="0"/>
        <w:jc w:val="center"/>
        <w:rPr>
          <w:rFonts w:ascii="Arial" w:eastAsia="돋움체" w:hAnsi="Arial"/>
          <w:sz w:val="18"/>
          <w:szCs w:val="16"/>
        </w:rPr>
      </w:pPr>
    </w:p>
    <w:p w:rsidR="00C4251E" w:rsidRPr="0098443B" w:rsidRDefault="00C4251E" w:rsidP="00C4251E">
      <w:pPr>
        <w:pStyle w:val="1"/>
        <w:ind w:leftChars="0" w:left="0"/>
        <w:rPr>
          <w:rFonts w:ascii="Arial" w:eastAsia="돋움체" w:hAnsi="Arial"/>
          <w:sz w:val="18"/>
          <w:szCs w:val="16"/>
        </w:rPr>
      </w:pPr>
      <w:r w:rsidRPr="0098443B">
        <w:rPr>
          <w:rFonts w:ascii="Arial" w:eastAsia="돋움체" w:hAnsi="Arial"/>
          <w:sz w:val="18"/>
          <w:szCs w:val="16"/>
        </w:rPr>
        <w:t>●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/>
          <w:sz w:val="18"/>
          <w:szCs w:val="16"/>
        </w:rPr>
        <w:t>동의</w:t>
      </w:r>
      <w:r w:rsidR="00CE75B0">
        <w:rPr>
          <w:rFonts w:ascii="Arial" w:eastAsia="돋움체" w:hAnsi="Arial" w:hint="eastAsia"/>
          <w:sz w:val="18"/>
          <w:szCs w:val="16"/>
        </w:rPr>
        <w:t xml:space="preserve"> </w:t>
      </w:r>
      <w:r w:rsidR="00CE75B0">
        <w:rPr>
          <w:rFonts w:ascii="Arial" w:eastAsia="돋움체" w:hAnsi="Arial" w:hint="eastAsia"/>
          <w:sz w:val="18"/>
          <w:szCs w:val="16"/>
        </w:rPr>
        <w:t>거부권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sz w:val="18"/>
          <w:szCs w:val="16"/>
        </w:rPr>
        <w:t>및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 w:hint="eastAsia"/>
          <w:sz w:val="18"/>
          <w:szCs w:val="16"/>
        </w:rPr>
        <w:t>불이익</w:t>
      </w:r>
    </w:p>
    <w:p w:rsidR="00C4251E" w:rsidRPr="0060318C" w:rsidRDefault="004205B5" w:rsidP="00C4251E">
      <w:pPr>
        <w:rPr>
          <w:rFonts w:ascii="Arial" w:eastAsia="돋움체" w:hAnsi="Arial"/>
          <w:sz w:val="18"/>
          <w:szCs w:val="16"/>
        </w:rPr>
      </w:pPr>
      <w:r>
        <w:rPr>
          <w:rFonts w:ascii="Arial" w:eastAsia="돋움체" w:hAnsi="Arial" w:hint="eastAsia"/>
          <w:sz w:val="18"/>
          <w:szCs w:val="16"/>
        </w:rPr>
        <w:t>입사지원자는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8F5627">
        <w:rPr>
          <w:rFonts w:ascii="Arial" w:eastAsia="돋움체" w:hAnsi="Arial" w:hint="eastAsia"/>
          <w:sz w:val="18"/>
          <w:szCs w:val="16"/>
        </w:rPr>
        <w:t>개인정보</w:t>
      </w:r>
      <w:r w:rsidR="00C4251E" w:rsidRPr="0060318C">
        <w:rPr>
          <w:rFonts w:ascii="Arial" w:eastAsia="돋움체" w:hAnsi="Arial" w:hint="eastAsia"/>
          <w:sz w:val="18"/>
          <w:szCs w:val="16"/>
        </w:rPr>
        <w:t>의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제</w:t>
      </w:r>
      <w:r w:rsidR="00C4251E" w:rsidRPr="0060318C">
        <w:rPr>
          <w:rFonts w:ascii="Arial" w:eastAsia="돋움체" w:hAnsi="Arial" w:hint="eastAsia"/>
          <w:sz w:val="18"/>
          <w:szCs w:val="16"/>
        </w:rPr>
        <w:t>3</w:t>
      </w:r>
      <w:r w:rsidR="00C4251E" w:rsidRPr="0060318C">
        <w:rPr>
          <w:rFonts w:ascii="Arial" w:eastAsia="돋움체" w:hAnsi="Arial" w:hint="eastAsia"/>
          <w:sz w:val="18"/>
          <w:szCs w:val="16"/>
        </w:rPr>
        <w:t>자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제공을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거부할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수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있으며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60318C">
        <w:rPr>
          <w:rFonts w:ascii="Arial" w:eastAsia="돋움체" w:hAnsi="Arial" w:hint="eastAsia"/>
          <w:sz w:val="18"/>
          <w:szCs w:val="16"/>
        </w:rPr>
        <w:t>동의한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이후에도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언제든지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이를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철회할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수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있습니다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. </w:t>
      </w:r>
      <w:r w:rsidR="00C4251E" w:rsidRPr="0060318C">
        <w:rPr>
          <w:rFonts w:ascii="Arial" w:eastAsia="돋움체" w:hAnsi="Arial" w:hint="eastAsia"/>
          <w:sz w:val="18"/>
          <w:szCs w:val="16"/>
        </w:rPr>
        <w:t>다만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60318C">
        <w:rPr>
          <w:rFonts w:ascii="Arial" w:eastAsia="돋움체" w:hAnsi="Arial" w:hint="eastAsia"/>
          <w:sz w:val="18"/>
          <w:szCs w:val="16"/>
        </w:rPr>
        <w:t>이러한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8F5627">
        <w:rPr>
          <w:rFonts w:ascii="Arial" w:eastAsia="돋움체" w:hAnsi="Arial" w:hint="eastAsia"/>
          <w:sz w:val="18"/>
          <w:szCs w:val="16"/>
        </w:rPr>
        <w:t>개인정보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수집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및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이용에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동의하지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않을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경우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E04E5D" w:rsidRPr="00E04E5D">
        <w:rPr>
          <w:rFonts w:ascii="Arial" w:eastAsia="돋움체" w:hAnsi="Arial" w:hint="eastAsia"/>
          <w:sz w:val="18"/>
          <w:szCs w:val="16"/>
        </w:rPr>
        <w:t>입사지원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행정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처리가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원활하지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않을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수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있습니다</w:t>
      </w:r>
      <w:r>
        <w:rPr>
          <w:rFonts w:ascii="Arial" w:eastAsia="돋움체" w:hAnsi="Arial" w:hint="eastAsia"/>
          <w:sz w:val="18"/>
          <w:szCs w:val="16"/>
        </w:rPr>
        <w:t>.</w:t>
      </w:r>
    </w:p>
    <w:p w:rsidR="00C4251E" w:rsidRPr="0098443B" w:rsidRDefault="00C4251E" w:rsidP="00C4251E">
      <w:pPr>
        <w:jc w:val="center"/>
        <w:rPr>
          <w:rFonts w:ascii="Arial" w:eastAsia="돋움체" w:hAnsi="Arial"/>
          <w:b/>
          <w:sz w:val="18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1E0"/>
      </w:tblPr>
      <w:tblGrid>
        <w:gridCol w:w="10664"/>
      </w:tblGrid>
      <w:tr w:rsidR="00C4251E" w:rsidRPr="0098443B" w:rsidTr="00C4251E">
        <w:tc>
          <w:tcPr>
            <w:tcW w:w="10664" w:type="dxa"/>
            <w:shd w:val="clear" w:color="auto" w:fill="E6E6E6"/>
          </w:tcPr>
          <w:p w:rsidR="0058742C" w:rsidRPr="005716D6" w:rsidRDefault="0058742C" w:rsidP="0058742C">
            <w:pPr>
              <w:jc w:val="center"/>
              <w:rPr>
                <w:rFonts w:ascii="바탕체" w:eastAsia="바탕체" w:hAnsi="바탕체"/>
                <w:b/>
                <w:sz w:val="18"/>
                <w:szCs w:val="16"/>
              </w:rPr>
            </w:pP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본인은 회사의 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일반 </w:t>
            </w: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>개인정보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>의 제3자 제공에</w:t>
            </w: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 관한 설명을 모두 이해하였고, 이에 동의합니다.</w:t>
            </w:r>
          </w:p>
          <w:p w:rsidR="00C4251E" w:rsidRPr="0098443B" w:rsidRDefault="0058742C" w:rsidP="0058742C">
            <w:pPr>
              <w:jc w:val="center"/>
              <w:rPr>
                <w:rFonts w:ascii="Arial" w:eastAsia="돋움체" w:hAnsi="Arial"/>
                <w:b/>
                <w:sz w:val="18"/>
                <w:szCs w:val="16"/>
              </w:rPr>
            </w:pP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- 필수적 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>제공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 (동의함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 xml:space="preserve">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동의하지 않음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>)</w:t>
            </w: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          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- 선택적 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>제공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 (동의함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 xml:space="preserve">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동의하지 않음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>)</w:t>
            </w:r>
          </w:p>
        </w:tc>
      </w:tr>
    </w:tbl>
    <w:p w:rsidR="00C4251E" w:rsidRDefault="00C4251E" w:rsidP="00C4251E">
      <w:pPr>
        <w:rPr>
          <w:rFonts w:ascii="Arial" w:eastAsia="돋움체" w:hAnsi="Arial"/>
          <w:sz w:val="18"/>
          <w:szCs w:val="16"/>
        </w:rPr>
      </w:pPr>
    </w:p>
    <w:p w:rsidR="00E16CD9" w:rsidRDefault="00E16CD9" w:rsidP="00C4251E">
      <w:pPr>
        <w:rPr>
          <w:rFonts w:ascii="Arial" w:eastAsia="돋움체" w:hAnsi="Arial"/>
          <w:sz w:val="18"/>
          <w:szCs w:val="16"/>
        </w:rPr>
      </w:pPr>
    </w:p>
    <w:p w:rsidR="00B53F69" w:rsidRPr="0098443B" w:rsidRDefault="00B53F69" w:rsidP="00C4251E">
      <w:pPr>
        <w:rPr>
          <w:rFonts w:ascii="Arial" w:eastAsia="돋움체" w:hAnsi="Arial"/>
          <w:sz w:val="18"/>
          <w:szCs w:val="16"/>
        </w:rPr>
      </w:pPr>
    </w:p>
    <w:p w:rsidR="00C4251E" w:rsidRDefault="004917AB" w:rsidP="00260AB1">
      <w:pPr>
        <w:rPr>
          <w:rFonts w:ascii="Arial" w:eastAsia="돋움체" w:hAnsi="Arial"/>
          <w:b/>
          <w:sz w:val="18"/>
          <w:szCs w:val="16"/>
        </w:rPr>
      </w:pPr>
      <w:r w:rsidRPr="0098443B" w:rsidDel="004917A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(</w:t>
      </w:r>
      <w:r>
        <w:rPr>
          <w:rFonts w:ascii="Arial" w:eastAsia="돋움체" w:hAnsi="Arial" w:hint="eastAsia"/>
          <w:b/>
          <w:sz w:val="18"/>
          <w:szCs w:val="16"/>
        </w:rPr>
        <w:t>2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 xml:space="preserve">) 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고유식별정보의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제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3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자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제공에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대한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 xml:space="preserve"> </w:t>
      </w:r>
      <w:r w:rsidR="00C4251E" w:rsidRPr="0098443B">
        <w:rPr>
          <w:rFonts w:ascii="Arial" w:eastAsia="돋움체" w:hAnsi="Arial" w:hint="eastAsia"/>
          <w:b/>
          <w:sz w:val="18"/>
          <w:szCs w:val="16"/>
        </w:rPr>
        <w:t>동의</w:t>
      </w:r>
      <w:r w:rsidR="003A2DCA">
        <w:rPr>
          <w:rFonts w:ascii="Arial" w:eastAsia="돋움체" w:hAnsi="Arial" w:hint="eastAsia"/>
          <w:b/>
          <w:sz w:val="18"/>
          <w:szCs w:val="16"/>
        </w:rPr>
        <w:t xml:space="preserve"> </w:t>
      </w:r>
    </w:p>
    <w:p w:rsidR="00B27B65" w:rsidRDefault="00B27B65" w:rsidP="00260AB1">
      <w:pPr>
        <w:rPr>
          <w:rFonts w:ascii="Arial" w:eastAsia="돋움체" w:hAnsi="Arial"/>
          <w:b/>
          <w:sz w:val="18"/>
          <w:szCs w:val="16"/>
        </w:rPr>
      </w:pPr>
    </w:p>
    <w:p w:rsidR="00E16CD9" w:rsidRDefault="00E16CD9" w:rsidP="00260AB1">
      <w:pPr>
        <w:rPr>
          <w:rFonts w:ascii="Arial" w:eastAsia="돋움체" w:hAnsi="Arial"/>
          <w:b/>
          <w:sz w:val="18"/>
          <w:szCs w:val="16"/>
        </w:rPr>
      </w:pPr>
    </w:p>
    <w:p w:rsidR="00C4251E" w:rsidRDefault="00C4251E" w:rsidP="00C4251E">
      <w:pPr>
        <w:rPr>
          <w:rFonts w:ascii="Times New Roman" w:eastAsia="돋움체" w:hAnsi="BMWTypeRegular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Arial" w:eastAsia="돋움체" w:hAnsi="Arial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필수적</w:t>
      </w:r>
      <w:r w:rsidRPr="00413959">
        <w:rPr>
          <w:rFonts w:ascii="Times New Roman" w:eastAsia="돋움체" w:hAnsi="BMWTypeRegular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제공</w:t>
      </w:r>
    </w:p>
    <w:p w:rsidR="004917AB" w:rsidRPr="0098443B" w:rsidRDefault="004917AB" w:rsidP="00C4251E">
      <w:pPr>
        <w:rPr>
          <w:rFonts w:ascii="Arial" w:eastAsia="돋움체" w:hAnsi="Arial"/>
          <w:b/>
          <w:sz w:val="18"/>
          <w:szCs w:val="16"/>
        </w:rPr>
      </w:pPr>
    </w:p>
    <w:tbl>
      <w:tblPr>
        <w:tblW w:w="10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809"/>
        <w:gridCol w:w="1324"/>
        <w:gridCol w:w="3212"/>
        <w:gridCol w:w="2410"/>
        <w:gridCol w:w="1953"/>
      </w:tblGrid>
      <w:tr w:rsidR="00C4251E" w:rsidRPr="0098443B" w:rsidTr="00797D94">
        <w:tc>
          <w:tcPr>
            <w:tcW w:w="1809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</w:t>
            </w:r>
          </w:p>
        </w:tc>
        <w:tc>
          <w:tcPr>
            <w:tcW w:w="1324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자가</w:t>
            </w:r>
          </w:p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소재하는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국가</w:t>
            </w:r>
          </w:p>
        </w:tc>
        <w:tc>
          <w:tcPr>
            <w:tcW w:w="3212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제공정보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이용목적</w:t>
            </w:r>
          </w:p>
        </w:tc>
        <w:tc>
          <w:tcPr>
            <w:tcW w:w="2410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제공항목</w:t>
            </w:r>
          </w:p>
        </w:tc>
        <w:tc>
          <w:tcPr>
            <w:tcW w:w="1953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보유</w:t>
            </w:r>
            <w:r w:rsidRPr="00B40002">
              <w:rPr>
                <w:rFonts w:ascii="Arial" w:eastAsia="돋움체" w:hAnsi="Arial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및</w:t>
            </w:r>
            <w:r w:rsidRPr="00B40002">
              <w:rPr>
                <w:rFonts w:ascii="Arial" w:eastAsia="돋움체" w:hAnsi="Arial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이용기간</w:t>
            </w:r>
          </w:p>
        </w:tc>
      </w:tr>
      <w:tr w:rsidR="00797D94" w:rsidRPr="0098443B" w:rsidTr="00797D94">
        <w:trPr>
          <w:trHeight w:val="419"/>
        </w:trPr>
        <w:tc>
          <w:tcPr>
            <w:tcW w:w="1809" w:type="dxa"/>
            <w:vAlign w:val="center"/>
          </w:tcPr>
          <w:p w:rsidR="00797D94" w:rsidRPr="007E1BEE" w:rsidRDefault="00797D94" w:rsidP="0030522C">
            <w:pPr>
              <w:pStyle w:val="a7"/>
              <w:wordWrap w:val="0"/>
              <w:autoSpaceDE w:val="0"/>
              <w:autoSpaceDN w:val="0"/>
              <w:spacing w:line="240" w:lineRule="auto"/>
              <w:rPr>
                <w:rFonts w:ascii="Arial" w:hAnsi="Arial" w:cs="Arial"/>
              </w:rPr>
            </w:pPr>
            <w:r w:rsidRPr="007E1BEE">
              <w:rPr>
                <w:rFonts w:ascii="Arial" w:hAnsi="Arial" w:cs="Arial"/>
              </w:rPr>
              <w:t>Pfizer Inc</w:t>
            </w:r>
          </w:p>
        </w:tc>
        <w:tc>
          <w:tcPr>
            <w:tcW w:w="1324" w:type="dxa"/>
            <w:vAlign w:val="center"/>
          </w:tcPr>
          <w:p w:rsidR="00797D94" w:rsidRPr="007E1BEE" w:rsidRDefault="00797D94" w:rsidP="00B36983">
            <w:pPr>
              <w:pStyle w:val="a7"/>
              <w:wordWrap w:val="0"/>
              <w:autoSpaceDE w:val="0"/>
              <w:autoSpaceDN w:val="0"/>
              <w:spacing w:line="240" w:lineRule="auto"/>
              <w:jc w:val="center"/>
            </w:pPr>
            <w:r w:rsidRPr="007E1BEE">
              <w:rPr>
                <w:rFonts w:hint="eastAsia"/>
              </w:rPr>
              <w:t>미국</w:t>
            </w:r>
          </w:p>
        </w:tc>
        <w:tc>
          <w:tcPr>
            <w:tcW w:w="3212" w:type="dxa"/>
            <w:vAlign w:val="center"/>
          </w:tcPr>
          <w:p w:rsidR="00797D94" w:rsidRPr="007E1BEE" w:rsidRDefault="00797D94" w:rsidP="00797D94">
            <w:pPr>
              <w:pStyle w:val="a7"/>
              <w:wordWrap w:val="0"/>
              <w:autoSpaceDE w:val="0"/>
              <w:autoSpaceDN w:val="0"/>
              <w:spacing w:line="240" w:lineRule="auto"/>
              <w:jc w:val="left"/>
            </w:pPr>
            <w:r w:rsidRPr="00B803D5">
              <w:rPr>
                <w:rFonts w:ascii="Arial" w:hAnsi="Arial" w:cs="Arial"/>
              </w:rPr>
              <w:t>PeopleSoft</w:t>
            </w:r>
            <w:r w:rsidR="00B803D5" w:rsidRPr="00B803D5">
              <w:rPr>
                <w:rFonts w:ascii="Arial" w:hAnsi="Arial" w:cs="Arial"/>
              </w:rPr>
              <w:t xml:space="preserve"> Recruit</w:t>
            </w:r>
            <w:r w:rsidRPr="00B803D5">
              <w:t xml:space="preserve"> </w:t>
            </w:r>
            <w:r w:rsidRPr="007E1BEE">
              <w:rPr>
                <w:rFonts w:hint="eastAsia"/>
              </w:rPr>
              <w:t>데이터의</w:t>
            </w:r>
            <w:r w:rsidRPr="007E1BEE">
              <w:t xml:space="preserve"> </w:t>
            </w:r>
            <w:r w:rsidRPr="007E1BEE">
              <w:rPr>
                <w:rFonts w:hint="eastAsia"/>
              </w:rPr>
              <w:t>관리</w:t>
            </w:r>
            <w:r w:rsidRPr="007E1BEE">
              <w:t xml:space="preserve"> </w:t>
            </w:r>
            <w:r w:rsidRPr="007E1BEE">
              <w:rPr>
                <w:rFonts w:hint="eastAsia"/>
              </w:rPr>
              <w:t>및</w:t>
            </w:r>
            <w:r w:rsidRPr="007E1BEE">
              <w:t xml:space="preserve"> </w:t>
            </w:r>
            <w:r w:rsidRPr="007E1BEE">
              <w:rPr>
                <w:rFonts w:hint="eastAsia"/>
              </w:rPr>
              <w:t>보관</w:t>
            </w:r>
          </w:p>
        </w:tc>
        <w:tc>
          <w:tcPr>
            <w:tcW w:w="2410" w:type="dxa"/>
            <w:vAlign w:val="center"/>
          </w:tcPr>
          <w:p w:rsidR="00797D94" w:rsidRPr="007E1BEE" w:rsidRDefault="00797D94" w:rsidP="0030522C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7E1BEE">
              <w:rPr>
                <w:rFonts w:hint="eastAsia"/>
              </w:rPr>
              <w:t>주민등록번호</w:t>
            </w:r>
          </w:p>
        </w:tc>
        <w:tc>
          <w:tcPr>
            <w:tcW w:w="1953" w:type="dxa"/>
            <w:vAlign w:val="center"/>
          </w:tcPr>
          <w:p w:rsidR="00797D94" w:rsidRPr="007E1BEE" w:rsidRDefault="00797D94" w:rsidP="00797D94">
            <w:pPr>
              <w:pStyle w:val="a7"/>
              <w:wordWrap w:val="0"/>
              <w:autoSpaceDE w:val="0"/>
              <w:autoSpaceDN w:val="0"/>
              <w:spacing w:line="240" w:lineRule="auto"/>
              <w:rPr>
                <w:rFonts w:ascii="Arial" w:eastAsia="돋움체" w:hAnsi="Arial"/>
              </w:rPr>
            </w:pPr>
            <w:r w:rsidRPr="007E1BEE">
              <w:rPr>
                <w:rFonts w:hint="eastAsia"/>
              </w:rPr>
              <w:t>개인정보 이용목적을 다할 때까지</w:t>
            </w:r>
          </w:p>
        </w:tc>
      </w:tr>
    </w:tbl>
    <w:p w:rsidR="00C4251E" w:rsidRDefault="00C4251E" w:rsidP="00C4251E">
      <w:pPr>
        <w:rPr>
          <w:rFonts w:ascii="Arial" w:eastAsia="돋움체" w:hAnsi="Arial"/>
          <w:b/>
          <w:sz w:val="18"/>
          <w:szCs w:val="16"/>
        </w:rPr>
      </w:pPr>
    </w:p>
    <w:p w:rsidR="00C4251E" w:rsidRDefault="00C4251E" w:rsidP="00C4251E">
      <w:pPr>
        <w:rPr>
          <w:rFonts w:ascii="Times New Roman" w:eastAsia="돋움체" w:hAnsi="BMWTypeRegular"/>
          <w:sz w:val="18"/>
          <w:szCs w:val="16"/>
        </w:rPr>
      </w:pPr>
      <w:r w:rsidRPr="00413959">
        <w:rPr>
          <w:rFonts w:ascii="Times New Roman" w:eastAsia="돋움체" w:hAnsi="Times New Roman"/>
          <w:sz w:val="18"/>
          <w:szCs w:val="16"/>
        </w:rPr>
        <w:t>●</w:t>
      </w:r>
      <w:r w:rsidRPr="00413959">
        <w:rPr>
          <w:rFonts w:ascii="Arial" w:eastAsia="돋움체" w:hAnsi="Arial" w:hint="eastAsia"/>
          <w:sz w:val="18"/>
          <w:szCs w:val="16"/>
        </w:rPr>
        <w:t xml:space="preserve"> </w:t>
      </w:r>
      <w:r>
        <w:rPr>
          <w:rFonts w:ascii="Arial" w:eastAsia="돋움체" w:hAnsi="Arial" w:hint="eastAsia"/>
          <w:sz w:val="18"/>
          <w:szCs w:val="16"/>
        </w:rPr>
        <w:t>선택적</w:t>
      </w:r>
      <w:r>
        <w:rPr>
          <w:rFonts w:ascii="Arial" w:eastAsia="돋움체" w:hAnsi="Arial" w:hint="eastAsia"/>
          <w:sz w:val="18"/>
          <w:szCs w:val="16"/>
        </w:rPr>
        <w:t xml:space="preserve"> </w:t>
      </w:r>
      <w:r w:rsidRPr="00413959">
        <w:rPr>
          <w:rFonts w:ascii="Times New Roman" w:eastAsia="돋움체" w:hAnsi="BMWTypeRegular" w:hint="eastAsia"/>
          <w:sz w:val="18"/>
          <w:szCs w:val="16"/>
        </w:rPr>
        <w:t>제공</w:t>
      </w:r>
    </w:p>
    <w:p w:rsidR="001A7FFA" w:rsidRDefault="001A7FFA" w:rsidP="00C4251E">
      <w:pPr>
        <w:rPr>
          <w:rFonts w:ascii="Arial" w:eastAsia="돋움체" w:hAnsi="Arial"/>
          <w:b/>
          <w:sz w:val="18"/>
          <w:szCs w:val="16"/>
        </w:rPr>
      </w:pPr>
    </w:p>
    <w:tbl>
      <w:tblPr>
        <w:tblW w:w="107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809"/>
        <w:gridCol w:w="1324"/>
        <w:gridCol w:w="3212"/>
        <w:gridCol w:w="2552"/>
        <w:gridCol w:w="1843"/>
      </w:tblGrid>
      <w:tr w:rsidR="00C4251E" w:rsidRPr="0098443B" w:rsidTr="00B36983">
        <w:tc>
          <w:tcPr>
            <w:tcW w:w="1809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</w:t>
            </w:r>
          </w:p>
        </w:tc>
        <w:tc>
          <w:tcPr>
            <w:tcW w:w="1324" w:type="dxa"/>
            <w:shd w:val="clear" w:color="auto" w:fill="CCECFF"/>
            <w:vAlign w:val="center"/>
          </w:tcPr>
          <w:p w:rsidR="00C4251E" w:rsidRPr="00B40002" w:rsidRDefault="00C4251E" w:rsidP="00B36983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제공받는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자가</w:t>
            </w:r>
          </w:p>
          <w:p w:rsidR="00C4251E" w:rsidRPr="00B40002" w:rsidRDefault="00C4251E" w:rsidP="00B36983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소재하는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국가</w:t>
            </w:r>
          </w:p>
        </w:tc>
        <w:tc>
          <w:tcPr>
            <w:tcW w:w="3212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제공정보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이용목적</w:t>
            </w:r>
          </w:p>
        </w:tc>
        <w:tc>
          <w:tcPr>
            <w:tcW w:w="2552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제공항목</w:t>
            </w:r>
          </w:p>
        </w:tc>
        <w:tc>
          <w:tcPr>
            <w:tcW w:w="1843" w:type="dxa"/>
            <w:shd w:val="clear" w:color="auto" w:fill="CCECFF"/>
            <w:vAlign w:val="center"/>
          </w:tcPr>
          <w:p w:rsidR="00C4251E" w:rsidRPr="00B40002" w:rsidRDefault="00C4251E" w:rsidP="00C4251E">
            <w:pPr>
              <w:jc w:val="center"/>
              <w:rPr>
                <w:rFonts w:ascii="Arial" w:eastAsia="돋움체" w:hAnsi="Arial"/>
                <w:b/>
                <w:sz w:val="16"/>
                <w:szCs w:val="16"/>
              </w:rPr>
            </w:pP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보유</w:t>
            </w:r>
            <w:r w:rsidRPr="00B40002">
              <w:rPr>
                <w:rFonts w:ascii="Arial" w:eastAsia="돋움체" w:hAnsi="Arial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및</w:t>
            </w:r>
            <w:r w:rsidRPr="00B40002">
              <w:rPr>
                <w:rFonts w:ascii="Arial" w:eastAsia="돋움체" w:hAnsi="Arial"/>
                <w:b/>
                <w:sz w:val="16"/>
                <w:szCs w:val="16"/>
              </w:rPr>
              <w:t xml:space="preserve"> </w:t>
            </w:r>
            <w:r w:rsidRPr="00B40002">
              <w:rPr>
                <w:rFonts w:ascii="Arial" w:eastAsia="돋움체" w:hAnsi="Arial" w:hint="eastAsia"/>
                <w:b/>
                <w:sz w:val="16"/>
                <w:szCs w:val="16"/>
              </w:rPr>
              <w:t>이용기간</w:t>
            </w:r>
          </w:p>
        </w:tc>
      </w:tr>
      <w:tr w:rsidR="00326637" w:rsidRPr="0098443B" w:rsidTr="00B36983">
        <w:trPr>
          <w:trHeight w:val="465"/>
        </w:trPr>
        <w:tc>
          <w:tcPr>
            <w:tcW w:w="1809" w:type="dxa"/>
            <w:vAlign w:val="center"/>
          </w:tcPr>
          <w:p w:rsidR="00326637" w:rsidRPr="00797D94" w:rsidRDefault="00326637" w:rsidP="0030522C">
            <w:pPr>
              <w:pStyle w:val="a7"/>
              <w:wordWrap w:val="0"/>
              <w:autoSpaceDE w:val="0"/>
              <w:autoSpaceDN w:val="0"/>
              <w:spacing w:line="240" w:lineRule="auto"/>
              <w:jc w:val="left"/>
              <w:rPr>
                <w:rFonts w:ascii="Arial" w:cs="Arial"/>
              </w:rPr>
            </w:pPr>
            <w:r w:rsidRPr="00797D94">
              <w:rPr>
                <w:rFonts w:ascii="Arial" w:cs="Arial" w:hint="eastAsia"/>
              </w:rPr>
              <w:t>국가</w:t>
            </w:r>
            <w:r w:rsidRPr="00797D94">
              <w:rPr>
                <w:rFonts w:ascii="Arial" w:cs="Arial" w:hint="eastAsia"/>
              </w:rPr>
              <w:t xml:space="preserve"> </w:t>
            </w:r>
            <w:r w:rsidRPr="00797D94">
              <w:rPr>
                <w:rFonts w:ascii="Arial" w:cs="Arial" w:hint="eastAsia"/>
              </w:rPr>
              <w:t>보훈청</w:t>
            </w:r>
          </w:p>
        </w:tc>
        <w:tc>
          <w:tcPr>
            <w:tcW w:w="1324" w:type="dxa"/>
            <w:vAlign w:val="center"/>
          </w:tcPr>
          <w:p w:rsidR="00326637" w:rsidRDefault="00B36983" w:rsidP="00B36983">
            <w:pPr>
              <w:pStyle w:val="a7"/>
              <w:wordWrap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대한민국</w:t>
            </w:r>
          </w:p>
        </w:tc>
        <w:tc>
          <w:tcPr>
            <w:tcW w:w="3212" w:type="dxa"/>
            <w:vAlign w:val="center"/>
          </w:tcPr>
          <w:p w:rsidR="00326637" w:rsidRPr="00797D94" w:rsidRDefault="00B36983" w:rsidP="00B27B65">
            <w:pPr>
              <w:pStyle w:val="a7"/>
              <w:wordWrap w:val="0"/>
              <w:autoSpaceDE w:val="0"/>
              <w:autoSpaceDN w:val="0"/>
              <w:spacing w:line="240" w:lineRule="auto"/>
              <w:rPr>
                <w:highlight w:val="yellow"/>
              </w:rPr>
            </w:pPr>
            <w:r>
              <w:rPr>
                <w:rFonts w:hint="eastAsia"/>
              </w:rPr>
              <w:t>보훈인력 관련 보고서</w:t>
            </w:r>
            <w:r w:rsidRPr="00797D94" w:rsidDel="00E16CD9">
              <w:rPr>
                <w:rFonts w:hint="eastAsia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326637" w:rsidRPr="00D87604" w:rsidRDefault="00E04E5D" w:rsidP="0030522C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D87604">
              <w:rPr>
                <w:rFonts w:hint="eastAsia"/>
              </w:rPr>
              <w:t>주민등록번호</w:t>
            </w:r>
          </w:p>
        </w:tc>
        <w:tc>
          <w:tcPr>
            <w:tcW w:w="1843" w:type="dxa"/>
            <w:vAlign w:val="center"/>
          </w:tcPr>
          <w:p w:rsidR="00326637" w:rsidRPr="001A7FFA" w:rsidRDefault="00E16CD9" w:rsidP="00E16CD9">
            <w:pPr>
              <w:pStyle w:val="a7"/>
              <w:wordWrap w:val="0"/>
              <w:autoSpaceDE w:val="0"/>
              <w:autoSpaceDN w:val="0"/>
              <w:spacing w:line="240" w:lineRule="auto"/>
              <w:rPr>
                <w:rFonts w:ascii="Arial" w:eastAsia="돋움체" w:hAnsi="Arial"/>
                <w:sz w:val="18"/>
                <w:szCs w:val="16"/>
              </w:rPr>
            </w:pPr>
            <w:r w:rsidRPr="00E16CD9">
              <w:rPr>
                <w:rFonts w:hint="eastAsia"/>
              </w:rPr>
              <w:t>개인정보</w:t>
            </w:r>
            <w:r w:rsidRPr="00E16CD9">
              <w:t xml:space="preserve"> 이용목적 다할 때까지</w:t>
            </w:r>
          </w:p>
        </w:tc>
      </w:tr>
      <w:tr w:rsidR="00EC18AC" w:rsidRPr="0098443B" w:rsidTr="00B36983">
        <w:trPr>
          <w:trHeight w:val="465"/>
        </w:trPr>
        <w:tc>
          <w:tcPr>
            <w:tcW w:w="1809" w:type="dxa"/>
            <w:vAlign w:val="center"/>
          </w:tcPr>
          <w:p w:rsidR="00EC18AC" w:rsidRPr="00797D94" w:rsidRDefault="00EC18AC" w:rsidP="0030522C">
            <w:pPr>
              <w:pStyle w:val="a7"/>
              <w:wordWrap w:val="0"/>
              <w:autoSpaceDE w:val="0"/>
              <w:autoSpaceDN w:val="0"/>
              <w:spacing w:line="240" w:lineRule="auto"/>
              <w:jc w:val="left"/>
              <w:rPr>
                <w:rFonts w:ascii="Arial" w:cs="Arial"/>
              </w:rPr>
            </w:pPr>
            <w:r>
              <w:rPr>
                <w:rFonts w:ascii="Arial" w:cs="Arial" w:hint="eastAsia"/>
              </w:rPr>
              <w:t>장애인고용공단</w:t>
            </w:r>
          </w:p>
        </w:tc>
        <w:tc>
          <w:tcPr>
            <w:tcW w:w="1324" w:type="dxa"/>
            <w:vAlign w:val="center"/>
          </w:tcPr>
          <w:p w:rsidR="00EC18AC" w:rsidRDefault="00EC18AC" w:rsidP="00B36983">
            <w:pPr>
              <w:pStyle w:val="a7"/>
              <w:wordWrap w:val="0"/>
              <w:autoSpaceDE w:val="0"/>
              <w:autoSpaceDN w:val="0"/>
              <w:spacing w:line="240" w:lineRule="auto"/>
              <w:jc w:val="center"/>
            </w:pPr>
            <w:r>
              <w:rPr>
                <w:rFonts w:hint="eastAsia"/>
              </w:rPr>
              <w:t>대한민국</w:t>
            </w:r>
          </w:p>
        </w:tc>
        <w:tc>
          <w:tcPr>
            <w:tcW w:w="3212" w:type="dxa"/>
            <w:vAlign w:val="center"/>
          </w:tcPr>
          <w:p w:rsidR="00EC18AC" w:rsidRDefault="00EC18AC" w:rsidP="00B27B65">
            <w:pPr>
              <w:pStyle w:val="a7"/>
              <w:wordWrap w:val="0"/>
              <w:autoSpaceDE w:val="0"/>
              <w:autoSpaceDN w:val="0"/>
              <w:spacing w:line="240" w:lineRule="auto"/>
            </w:pPr>
            <w:r>
              <w:rPr>
                <w:rFonts w:hint="eastAsia"/>
              </w:rPr>
              <w:t>장애인고용 관련 보고서</w:t>
            </w:r>
          </w:p>
        </w:tc>
        <w:tc>
          <w:tcPr>
            <w:tcW w:w="2552" w:type="dxa"/>
            <w:vAlign w:val="center"/>
          </w:tcPr>
          <w:p w:rsidR="00EC18AC" w:rsidRPr="00D87604" w:rsidRDefault="00EC18AC" w:rsidP="0030522C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D87604">
              <w:rPr>
                <w:rFonts w:hint="eastAsia"/>
              </w:rPr>
              <w:t>주민등록번호</w:t>
            </w:r>
          </w:p>
        </w:tc>
        <w:tc>
          <w:tcPr>
            <w:tcW w:w="1843" w:type="dxa"/>
            <w:vAlign w:val="center"/>
          </w:tcPr>
          <w:p w:rsidR="00EC18AC" w:rsidRPr="00E16CD9" w:rsidRDefault="00EC18AC" w:rsidP="00E16CD9">
            <w:pPr>
              <w:pStyle w:val="a7"/>
              <w:wordWrap w:val="0"/>
              <w:autoSpaceDE w:val="0"/>
              <w:autoSpaceDN w:val="0"/>
              <w:spacing w:line="240" w:lineRule="auto"/>
            </w:pPr>
            <w:r w:rsidRPr="00E16CD9">
              <w:rPr>
                <w:rFonts w:hint="eastAsia"/>
              </w:rPr>
              <w:t>개인정보</w:t>
            </w:r>
            <w:r w:rsidRPr="00E16CD9">
              <w:t xml:space="preserve"> 이용목적 다할 때까지</w:t>
            </w:r>
          </w:p>
        </w:tc>
      </w:tr>
    </w:tbl>
    <w:p w:rsidR="00F540CE" w:rsidRDefault="00F540CE" w:rsidP="00C4251E">
      <w:pPr>
        <w:jc w:val="center"/>
        <w:rPr>
          <w:rFonts w:ascii="돋움체" w:eastAsia="돋움체" w:hAnsi="돋움체"/>
          <w:b/>
          <w:sz w:val="18"/>
          <w:szCs w:val="16"/>
        </w:rPr>
      </w:pPr>
    </w:p>
    <w:p w:rsidR="00C4251E" w:rsidRDefault="00C4251E" w:rsidP="00C4251E">
      <w:pPr>
        <w:pStyle w:val="1"/>
        <w:ind w:leftChars="0" w:left="0"/>
        <w:jc w:val="center"/>
        <w:rPr>
          <w:rFonts w:ascii="Arial" w:eastAsia="돋움체" w:hAnsi="Arial"/>
          <w:b/>
          <w:sz w:val="18"/>
          <w:szCs w:val="16"/>
        </w:rPr>
      </w:pPr>
    </w:p>
    <w:p w:rsidR="00C4251E" w:rsidRDefault="00C4251E" w:rsidP="00C4251E">
      <w:pPr>
        <w:pStyle w:val="1"/>
        <w:ind w:leftChars="0" w:left="0"/>
        <w:rPr>
          <w:rFonts w:ascii="Arial" w:eastAsia="돋움체" w:hAnsi="Arial"/>
          <w:sz w:val="18"/>
          <w:szCs w:val="16"/>
        </w:rPr>
      </w:pPr>
      <w:r w:rsidRPr="0098443B">
        <w:rPr>
          <w:rFonts w:ascii="Arial" w:eastAsia="돋움체" w:hAnsi="Arial"/>
          <w:sz w:val="18"/>
          <w:szCs w:val="16"/>
        </w:rPr>
        <w:t>●</w:t>
      </w:r>
      <w:r w:rsidRPr="0098443B">
        <w:rPr>
          <w:rFonts w:ascii="Arial" w:eastAsia="돋움체" w:hAnsi="Arial" w:hint="eastAsia"/>
          <w:sz w:val="18"/>
          <w:szCs w:val="16"/>
        </w:rPr>
        <w:t xml:space="preserve"> </w:t>
      </w:r>
      <w:r w:rsidRPr="0098443B">
        <w:rPr>
          <w:rFonts w:ascii="Arial" w:eastAsia="돋움체" w:hAnsi="Arial"/>
          <w:sz w:val="18"/>
          <w:szCs w:val="16"/>
        </w:rPr>
        <w:t>동의</w:t>
      </w:r>
      <w:r>
        <w:rPr>
          <w:rFonts w:ascii="Arial" w:eastAsia="돋움체" w:hAnsi="Arial" w:hint="eastAsia"/>
          <w:sz w:val="18"/>
          <w:szCs w:val="16"/>
        </w:rPr>
        <w:t xml:space="preserve"> </w:t>
      </w:r>
      <w:r>
        <w:rPr>
          <w:rFonts w:ascii="Arial" w:eastAsia="돋움체" w:hAnsi="Arial" w:hint="eastAsia"/>
          <w:sz w:val="18"/>
          <w:szCs w:val="16"/>
        </w:rPr>
        <w:t>거부권</w:t>
      </w:r>
      <w:r>
        <w:rPr>
          <w:rFonts w:ascii="Arial" w:eastAsia="돋움체" w:hAnsi="Arial" w:hint="eastAsia"/>
          <w:sz w:val="18"/>
          <w:szCs w:val="16"/>
        </w:rPr>
        <w:t xml:space="preserve"> </w:t>
      </w:r>
      <w:r>
        <w:rPr>
          <w:rFonts w:ascii="Arial" w:eastAsia="돋움체" w:hAnsi="Arial" w:hint="eastAsia"/>
          <w:sz w:val="18"/>
          <w:szCs w:val="16"/>
        </w:rPr>
        <w:t>및</w:t>
      </w:r>
      <w:r>
        <w:rPr>
          <w:rFonts w:ascii="Arial" w:eastAsia="돋움체" w:hAnsi="Arial" w:hint="eastAsia"/>
          <w:sz w:val="18"/>
          <w:szCs w:val="16"/>
        </w:rPr>
        <w:t xml:space="preserve"> </w:t>
      </w:r>
      <w:r>
        <w:rPr>
          <w:rFonts w:ascii="Arial" w:eastAsia="돋움체" w:hAnsi="Arial" w:hint="eastAsia"/>
          <w:sz w:val="18"/>
          <w:szCs w:val="16"/>
        </w:rPr>
        <w:t>불이익</w:t>
      </w:r>
    </w:p>
    <w:p w:rsidR="00C4251E" w:rsidRPr="0098443B" w:rsidRDefault="00F540CE" w:rsidP="00C4251E">
      <w:pPr>
        <w:rPr>
          <w:rFonts w:ascii="Arial" w:eastAsia="돋움체" w:hAnsi="Arial"/>
          <w:sz w:val="18"/>
          <w:szCs w:val="16"/>
        </w:rPr>
      </w:pPr>
      <w:r>
        <w:rPr>
          <w:rFonts w:ascii="Arial" w:eastAsia="돋움체" w:hAnsi="Arial" w:hint="eastAsia"/>
          <w:sz w:val="18"/>
          <w:szCs w:val="16"/>
        </w:rPr>
        <w:t>입사지원자는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고유식별정보의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제</w:t>
      </w:r>
      <w:r w:rsidR="00C4251E" w:rsidRPr="0060318C">
        <w:rPr>
          <w:rFonts w:ascii="Arial" w:eastAsia="돋움체" w:hAnsi="Arial" w:hint="eastAsia"/>
          <w:sz w:val="18"/>
          <w:szCs w:val="16"/>
        </w:rPr>
        <w:t>3</w:t>
      </w:r>
      <w:r w:rsidR="00C4251E" w:rsidRPr="0060318C">
        <w:rPr>
          <w:rFonts w:ascii="Arial" w:eastAsia="돋움체" w:hAnsi="Arial" w:hint="eastAsia"/>
          <w:sz w:val="18"/>
          <w:szCs w:val="16"/>
        </w:rPr>
        <w:t>자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제공을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거부할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수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있으며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60318C">
        <w:rPr>
          <w:rFonts w:ascii="Arial" w:eastAsia="돋움체" w:hAnsi="Arial" w:hint="eastAsia"/>
          <w:sz w:val="18"/>
          <w:szCs w:val="16"/>
        </w:rPr>
        <w:t>동의한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이후에도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언제든지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이를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철회할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수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있습니다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. </w:t>
      </w:r>
      <w:r w:rsidR="00C4251E" w:rsidRPr="0060318C">
        <w:rPr>
          <w:rFonts w:ascii="Arial" w:eastAsia="돋움체" w:hAnsi="Arial" w:hint="eastAsia"/>
          <w:sz w:val="18"/>
          <w:szCs w:val="16"/>
        </w:rPr>
        <w:t>다만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, </w:t>
      </w:r>
      <w:r w:rsidR="00C4251E" w:rsidRPr="0060318C">
        <w:rPr>
          <w:rFonts w:ascii="Arial" w:eastAsia="돋움체" w:hAnsi="Arial" w:hint="eastAsia"/>
          <w:sz w:val="18"/>
          <w:szCs w:val="16"/>
        </w:rPr>
        <w:t>이러한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1A7FFA">
        <w:rPr>
          <w:rFonts w:ascii="Arial" w:eastAsia="돋움체" w:hAnsi="Arial" w:hint="eastAsia"/>
          <w:sz w:val="18"/>
          <w:szCs w:val="16"/>
        </w:rPr>
        <w:t>고유식별</w:t>
      </w:r>
      <w:r w:rsidR="008F5627">
        <w:rPr>
          <w:rFonts w:ascii="Arial" w:eastAsia="돋움체" w:hAnsi="Arial" w:hint="eastAsia"/>
          <w:sz w:val="18"/>
          <w:szCs w:val="16"/>
        </w:rPr>
        <w:t>정보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수집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및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이용에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동의하지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않을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C4251E" w:rsidRPr="0060318C">
        <w:rPr>
          <w:rFonts w:ascii="Arial" w:eastAsia="돋움체" w:hAnsi="Arial" w:hint="eastAsia"/>
          <w:sz w:val="18"/>
          <w:szCs w:val="16"/>
        </w:rPr>
        <w:t>경우</w:t>
      </w:r>
      <w:r w:rsidR="00C4251E" w:rsidRPr="0060318C">
        <w:rPr>
          <w:rFonts w:ascii="Arial" w:eastAsia="돋움체" w:hAnsi="Arial" w:hint="eastAsia"/>
          <w:sz w:val="18"/>
          <w:szCs w:val="16"/>
        </w:rPr>
        <w:t xml:space="preserve"> </w:t>
      </w:r>
      <w:r w:rsidR="00E04E5D" w:rsidRPr="00E04E5D">
        <w:rPr>
          <w:rFonts w:ascii="Arial" w:eastAsia="돋움체" w:hAnsi="Arial" w:hint="eastAsia"/>
          <w:sz w:val="18"/>
          <w:szCs w:val="16"/>
        </w:rPr>
        <w:t>입사지원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행정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처리가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원활하지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않을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수</w:t>
      </w:r>
      <w:r w:rsidR="00E04E5D" w:rsidRPr="00E04E5D">
        <w:rPr>
          <w:rFonts w:ascii="Arial" w:eastAsia="돋움체" w:hAnsi="Arial"/>
          <w:sz w:val="18"/>
          <w:szCs w:val="16"/>
        </w:rPr>
        <w:t xml:space="preserve"> </w:t>
      </w:r>
      <w:r w:rsidR="00E04E5D" w:rsidRPr="00E04E5D">
        <w:rPr>
          <w:rFonts w:ascii="Arial" w:eastAsia="돋움체" w:hAnsi="Arial"/>
          <w:sz w:val="18"/>
          <w:szCs w:val="16"/>
        </w:rPr>
        <w:t>있습니다</w:t>
      </w:r>
      <w:r>
        <w:rPr>
          <w:rFonts w:ascii="Arial" w:eastAsia="돋움체" w:hAnsi="Arial" w:hint="eastAsia"/>
          <w:sz w:val="18"/>
          <w:szCs w:val="16"/>
        </w:rPr>
        <w:t>.</w:t>
      </w:r>
    </w:p>
    <w:p w:rsidR="00C4251E" w:rsidRDefault="00C4251E" w:rsidP="00C4251E">
      <w:pPr>
        <w:jc w:val="center"/>
        <w:rPr>
          <w:rFonts w:ascii="Arial" w:eastAsia="돋움체" w:hAnsi="Arial"/>
          <w:b/>
          <w:sz w:val="18"/>
          <w:szCs w:val="16"/>
        </w:rPr>
      </w:pPr>
    </w:p>
    <w:p w:rsidR="00F17F12" w:rsidRPr="003B6757" w:rsidRDefault="00F17F12" w:rsidP="00C4251E">
      <w:pPr>
        <w:jc w:val="center"/>
        <w:rPr>
          <w:rFonts w:ascii="Arial" w:eastAsia="돋움체" w:hAnsi="Arial"/>
          <w:b/>
          <w:sz w:val="18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1E0"/>
      </w:tblPr>
      <w:tblGrid>
        <w:gridCol w:w="10664"/>
      </w:tblGrid>
      <w:tr w:rsidR="00C4251E" w:rsidRPr="0098443B" w:rsidTr="00C4251E">
        <w:tc>
          <w:tcPr>
            <w:tcW w:w="10664" w:type="dxa"/>
            <w:shd w:val="clear" w:color="auto" w:fill="E6E6E6"/>
          </w:tcPr>
          <w:p w:rsidR="0058742C" w:rsidRPr="005716D6" w:rsidRDefault="0058742C" w:rsidP="0058742C">
            <w:pPr>
              <w:jc w:val="center"/>
              <w:rPr>
                <w:rFonts w:ascii="바탕체" w:eastAsia="바탕체" w:hAnsi="바탕체"/>
                <w:b/>
                <w:sz w:val="18"/>
                <w:szCs w:val="16"/>
              </w:rPr>
            </w:pP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lastRenderedPageBreak/>
              <w:t xml:space="preserve">본인은 회사의 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>고유식별정보의 제3자 제공에</w:t>
            </w: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 관한 설명을 모두 이해하였고, 이에 동의합니다.</w:t>
            </w:r>
          </w:p>
          <w:p w:rsidR="00C4251E" w:rsidRPr="0098443B" w:rsidRDefault="0058742C" w:rsidP="0058742C">
            <w:pPr>
              <w:jc w:val="center"/>
              <w:rPr>
                <w:rFonts w:ascii="Arial" w:eastAsia="돋움체" w:hAnsi="Arial"/>
                <w:b/>
                <w:sz w:val="18"/>
                <w:szCs w:val="16"/>
              </w:rPr>
            </w:pP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- 필수적 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>제공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 (동의함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 xml:space="preserve">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동의하지 않음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>)</w:t>
            </w: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          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- 선택적 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>제공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 (동의함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 xml:space="preserve">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동의하지 않음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>)</w:t>
            </w:r>
          </w:p>
        </w:tc>
      </w:tr>
    </w:tbl>
    <w:p w:rsidR="00C4251E" w:rsidRPr="0098443B" w:rsidRDefault="00C4251E" w:rsidP="00C4251E">
      <w:pPr>
        <w:rPr>
          <w:rFonts w:ascii="Arial" w:eastAsia="돋움체" w:hAnsi="Arial"/>
          <w:b/>
          <w:sz w:val="18"/>
          <w:szCs w:val="16"/>
        </w:rPr>
      </w:pPr>
    </w:p>
    <w:p w:rsidR="00A85DAE" w:rsidRDefault="00A85DAE" w:rsidP="00C4251E">
      <w:pPr>
        <w:ind w:left="60"/>
        <w:rPr>
          <w:ins w:id="6" w:author="yoonk04" w:date="2012-04-10T09:15:00Z"/>
          <w:rFonts w:ascii="Arial" w:eastAsia="돋움체" w:hAnsi="Arial"/>
          <w:strike/>
          <w:sz w:val="18"/>
          <w:szCs w:val="16"/>
        </w:rPr>
      </w:pPr>
    </w:p>
    <w:p w:rsidR="00A85DAE" w:rsidRPr="0098443B" w:rsidDel="00D734F5" w:rsidRDefault="00A85DAE" w:rsidP="00C4251E">
      <w:pPr>
        <w:ind w:left="60"/>
        <w:rPr>
          <w:del w:id="7" w:author="yoonk04" w:date="2012-04-25T15:47:00Z"/>
          <w:rFonts w:ascii="Arial" w:eastAsia="돋움체" w:hAnsi="Arial"/>
          <w:sz w:val="18"/>
          <w:szCs w:val="16"/>
        </w:rPr>
      </w:pPr>
    </w:p>
    <w:p w:rsidR="00D734F5" w:rsidRPr="003B6757" w:rsidRDefault="00D734F5" w:rsidP="00D734F5">
      <w:pPr>
        <w:jc w:val="center"/>
        <w:rPr>
          <w:rFonts w:ascii="Arial" w:eastAsia="돋움체" w:hAnsi="Arial"/>
          <w:b/>
          <w:sz w:val="18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1E0"/>
      </w:tblPr>
      <w:tblGrid>
        <w:gridCol w:w="10664"/>
      </w:tblGrid>
      <w:tr w:rsidR="00D734F5" w:rsidRPr="0098443B" w:rsidTr="00D00966">
        <w:tc>
          <w:tcPr>
            <w:tcW w:w="10664" w:type="dxa"/>
            <w:shd w:val="clear" w:color="auto" w:fill="E6E6E6"/>
          </w:tcPr>
          <w:p w:rsidR="00D734F5" w:rsidRPr="005716D6" w:rsidRDefault="00D734F5" w:rsidP="00D00966">
            <w:pPr>
              <w:jc w:val="center"/>
              <w:rPr>
                <w:rFonts w:ascii="바탕체" w:eastAsia="바탕체" w:hAnsi="바탕체"/>
                <w:b/>
                <w:sz w:val="18"/>
                <w:szCs w:val="16"/>
              </w:rPr>
            </w:pPr>
            <w:r w:rsidRPr="005716D6"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본인은 </w:t>
            </w:r>
            <w:r>
              <w:rPr>
                <w:rFonts w:ascii="바탕체" w:eastAsia="바탕체" w:hAnsi="바탕체" w:hint="eastAsia"/>
                <w:b/>
                <w:sz w:val="18"/>
                <w:szCs w:val="16"/>
              </w:rPr>
              <w:t xml:space="preserve">상기 내용을 상세히 읽어보았고, 이를 충분히 이해하였으며, 본인의 자유로운 의사에 의해 명확히 동의합니다. </w:t>
            </w:r>
          </w:p>
          <w:p w:rsidR="00D734F5" w:rsidRDefault="00D734F5" w:rsidP="00D00966">
            <w:pPr>
              <w:jc w:val="center"/>
              <w:rPr>
                <w:rFonts w:ascii="Arial" w:eastAsia="돋움체" w:hAnsi="Arial"/>
                <w:b/>
                <w:sz w:val="18"/>
                <w:szCs w:val="16"/>
              </w:rPr>
            </w:pP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동의함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  <w:r w:rsidRPr="005716D6">
              <w:rPr>
                <w:rFonts w:ascii="바탕체" w:eastAsia="바탕체" w:hAnsi="바탕체" w:cs="바탕체" w:hint="eastAsia"/>
                <w:b/>
                <w:sz w:val="18"/>
                <w:szCs w:val="16"/>
              </w:rPr>
              <w:t xml:space="preserve">  </w:t>
            </w:r>
            <w:r w:rsidRPr="005716D6">
              <w:rPr>
                <w:rFonts w:ascii="바탕체" w:eastAsia="바탕체" w:hAnsi="바탕체"/>
                <w:b/>
                <w:sz w:val="18"/>
                <w:szCs w:val="16"/>
              </w:rPr>
              <w:t xml:space="preserve">동의하지 않음 </w:t>
            </w:r>
            <w:r w:rsidRPr="005716D6">
              <w:rPr>
                <w:rFonts w:ascii="MS Mincho" w:eastAsia="MS Mincho" w:hAnsi="MS Mincho" w:cs="MS Mincho" w:hint="eastAsia"/>
                <w:b/>
                <w:sz w:val="18"/>
                <w:szCs w:val="16"/>
              </w:rPr>
              <w:t>☐</w:t>
            </w:r>
          </w:p>
        </w:tc>
      </w:tr>
    </w:tbl>
    <w:p w:rsidR="00D734F5" w:rsidRPr="00885885" w:rsidRDefault="00D734F5" w:rsidP="00D734F5">
      <w:pPr>
        <w:rPr>
          <w:rFonts w:ascii="Arial" w:eastAsia="돋움체" w:hAnsi="Arial"/>
          <w:sz w:val="18"/>
          <w:szCs w:val="16"/>
        </w:rPr>
      </w:pPr>
    </w:p>
    <w:p w:rsidR="00D734F5" w:rsidRDefault="00D734F5" w:rsidP="00D734F5"/>
    <w:p w:rsidR="00117BC8" w:rsidRDefault="00117BC8" w:rsidP="00D734F5"/>
    <w:sectPr w:rsidR="00117BC8" w:rsidSect="00C4251E">
      <w:footerReference w:type="even" r:id="rId7"/>
      <w:footerReference w:type="default" r:id="rId8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F59" w:rsidRDefault="00761F59">
      <w:r>
        <w:separator/>
      </w:r>
    </w:p>
  </w:endnote>
  <w:endnote w:type="continuationSeparator" w:id="0">
    <w:p w:rsidR="00761F59" w:rsidRDefault="00761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MWTypeRegular">
    <w:altName w:val="Arial"/>
    <w:charset w:val="00"/>
    <w:family w:val="swiss"/>
    <w:pitch w:val="variable"/>
    <w:sig w:usb0="8000002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239" w:rsidRDefault="00E84F9E" w:rsidP="0004423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4423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44239" w:rsidRDefault="0004423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239" w:rsidRDefault="00E84F9E" w:rsidP="0004423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4423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F26A6">
      <w:rPr>
        <w:rStyle w:val="ab"/>
        <w:noProof/>
      </w:rPr>
      <w:t>1</w:t>
    </w:r>
    <w:r>
      <w:rPr>
        <w:rStyle w:val="ab"/>
      </w:rPr>
      <w:fldChar w:fldCharType="end"/>
    </w:r>
  </w:p>
  <w:p w:rsidR="00044239" w:rsidRDefault="0004423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F59" w:rsidRDefault="00761F59">
      <w:r>
        <w:separator/>
      </w:r>
    </w:p>
  </w:footnote>
  <w:footnote w:type="continuationSeparator" w:id="0">
    <w:p w:rsidR="00761F59" w:rsidRDefault="00761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D02AD"/>
    <w:multiLevelType w:val="multilevel"/>
    <w:tmpl w:val="1B608E52"/>
    <w:lvl w:ilvl="0">
      <w:start w:val="1"/>
      <w:numFmt w:val="upperRoman"/>
      <w:pStyle w:val="127pt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2">
      <w:start w:val="1"/>
      <w:numFmt w:val="ganada"/>
      <w:lvlText w:val="%3."/>
      <w:lvlJc w:val="left"/>
      <w:pPr>
        <w:tabs>
          <w:tab w:val="num" w:pos="680"/>
        </w:tabs>
        <w:ind w:left="680" w:hanging="340"/>
      </w:pPr>
      <w:rPr>
        <w:rFonts w:ascii="바탕" w:eastAsia="바탕" w:hAnsi="바탕" w:hint="eastAsia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397"/>
      </w:pPr>
      <w:rPr>
        <w:rFonts w:hint="eastAsia"/>
        <w:b w:val="0"/>
        <w:i w:val="0"/>
      </w:rPr>
    </w:lvl>
    <w:lvl w:ilvl="4">
      <w:start w:val="1"/>
      <w:numFmt w:val="ganada"/>
      <w:lvlText w:val="(%5)"/>
      <w:lvlJc w:val="left"/>
      <w:pPr>
        <w:tabs>
          <w:tab w:val="num" w:pos="993"/>
        </w:tabs>
        <w:ind w:left="993" w:hanging="453"/>
      </w:pPr>
      <w:rPr>
        <w:rFonts w:eastAsia="바탕체" w:hint="eastAsia"/>
        <w:b w:val="0"/>
        <w:i w:val="0"/>
        <w:sz w:val="24"/>
      </w:rPr>
    </w:lvl>
    <w:lvl w:ilvl="5">
      <w:start w:val="1"/>
      <w:numFmt w:val="decimal"/>
      <w:lvlText w:val="%6)"/>
      <w:lvlJc w:val="left"/>
      <w:pPr>
        <w:tabs>
          <w:tab w:val="num" w:pos="1361"/>
        </w:tabs>
        <w:ind w:left="1361" w:hanging="454"/>
      </w:pPr>
      <w:rPr>
        <w:rFonts w:hint="eastAsia"/>
      </w:rPr>
    </w:lvl>
    <w:lvl w:ilvl="6">
      <w:start w:val="1"/>
      <w:numFmt w:val="ganada"/>
      <w:lvlText w:val="%7)"/>
      <w:lvlJc w:val="left"/>
      <w:pPr>
        <w:tabs>
          <w:tab w:val="num" w:pos="1361"/>
        </w:tabs>
        <w:ind w:left="1361" w:hanging="454"/>
      </w:pPr>
      <w:rPr>
        <w:rFonts w:hint="eastAsia"/>
      </w:rPr>
    </w:lvl>
    <w:lvl w:ilvl="7">
      <w:start w:val="1"/>
      <w:numFmt w:val="decimalEnclosedCircle"/>
      <w:lvlText w:val="%8"/>
      <w:lvlJc w:val="left"/>
      <w:pPr>
        <w:tabs>
          <w:tab w:val="num" w:pos="1361"/>
        </w:tabs>
        <w:ind w:left="1361" w:hanging="454"/>
      </w:pPr>
      <w:rPr>
        <w:rFonts w:hint="eastAsia"/>
        <w:b w:val="0"/>
        <w:sz w:val="24"/>
        <w:szCs w:val="24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722A0C47"/>
    <w:multiLevelType w:val="hybridMultilevel"/>
    <w:tmpl w:val="63D67988"/>
    <w:lvl w:ilvl="0" w:tplc="8C9CCE16">
      <w:start w:val="1"/>
      <w:numFmt w:val="ganada"/>
      <w:lvlText w:val="%1."/>
      <w:lvlJc w:val="left"/>
      <w:pPr>
        <w:tabs>
          <w:tab w:val="num" w:pos="567"/>
        </w:tabs>
        <w:ind w:left="567" w:hanging="283"/>
      </w:pPr>
      <w:rPr>
        <w:rFonts w:hint="eastAsia"/>
        <w:b w:val="0"/>
      </w:rPr>
    </w:lvl>
    <w:lvl w:ilvl="1" w:tplc="324E6340">
      <w:start w:val="1"/>
      <w:numFmt w:val="bullet"/>
      <w:lvlText w:val="•"/>
      <w:lvlJc w:val="left"/>
      <w:pPr>
        <w:tabs>
          <w:tab w:val="num" w:pos="1200"/>
        </w:tabs>
        <w:ind w:left="1200" w:hanging="400"/>
      </w:pPr>
      <w:rPr>
        <w:rFonts w:ascii="바탕" w:eastAsia="바탕" w:hAnsi="바탕"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75B0264C"/>
    <w:multiLevelType w:val="hybridMultilevel"/>
    <w:tmpl w:val="D29A160C"/>
    <w:lvl w:ilvl="0" w:tplc="E37208CC">
      <w:start w:val="1"/>
      <w:numFmt w:val="bullet"/>
      <w:lvlText w:val=""/>
      <w:lvlJc w:val="left"/>
      <w:pPr>
        <w:tabs>
          <w:tab w:val="num" w:pos="400"/>
        </w:tabs>
        <w:ind w:left="400" w:hanging="400"/>
      </w:pPr>
      <w:rPr>
        <w:rFonts w:ascii="Wingdings" w:eastAsia="바탕체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0"/>
        </w:tabs>
        <w:ind w:left="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251E"/>
    <w:rsid w:val="00006D1F"/>
    <w:rsid w:val="000315A1"/>
    <w:rsid w:val="0003469B"/>
    <w:rsid w:val="00034ED0"/>
    <w:rsid w:val="000378D6"/>
    <w:rsid w:val="00040F79"/>
    <w:rsid w:val="000432ED"/>
    <w:rsid w:val="00044239"/>
    <w:rsid w:val="00047B02"/>
    <w:rsid w:val="00057742"/>
    <w:rsid w:val="0006292D"/>
    <w:rsid w:val="00062B5F"/>
    <w:rsid w:val="000632CC"/>
    <w:rsid w:val="00094A01"/>
    <w:rsid w:val="000957D0"/>
    <w:rsid w:val="000A1CEA"/>
    <w:rsid w:val="000B7373"/>
    <w:rsid w:val="000C058C"/>
    <w:rsid w:val="000C29E6"/>
    <w:rsid w:val="000C475D"/>
    <w:rsid w:val="000D05A5"/>
    <w:rsid w:val="000D334A"/>
    <w:rsid w:val="000D5FBF"/>
    <w:rsid w:val="00115C32"/>
    <w:rsid w:val="00117BC8"/>
    <w:rsid w:val="00117C9A"/>
    <w:rsid w:val="00120BA1"/>
    <w:rsid w:val="00130036"/>
    <w:rsid w:val="00132F15"/>
    <w:rsid w:val="00140F35"/>
    <w:rsid w:val="001446B4"/>
    <w:rsid w:val="001464A5"/>
    <w:rsid w:val="00160752"/>
    <w:rsid w:val="00164136"/>
    <w:rsid w:val="00165080"/>
    <w:rsid w:val="00167F45"/>
    <w:rsid w:val="00171374"/>
    <w:rsid w:val="00180277"/>
    <w:rsid w:val="0018687F"/>
    <w:rsid w:val="00196682"/>
    <w:rsid w:val="001A3C14"/>
    <w:rsid w:val="001A7FFA"/>
    <w:rsid w:val="001B0B43"/>
    <w:rsid w:val="001B1BC9"/>
    <w:rsid w:val="001B2302"/>
    <w:rsid w:val="001C45EF"/>
    <w:rsid w:val="001C66DA"/>
    <w:rsid w:val="001E1663"/>
    <w:rsid w:val="00202BAD"/>
    <w:rsid w:val="00204CF1"/>
    <w:rsid w:val="00205DB5"/>
    <w:rsid w:val="00222AFD"/>
    <w:rsid w:val="0022513A"/>
    <w:rsid w:val="0022612D"/>
    <w:rsid w:val="002439C5"/>
    <w:rsid w:val="00246AFD"/>
    <w:rsid w:val="002514D9"/>
    <w:rsid w:val="002605C5"/>
    <w:rsid w:val="00260AB1"/>
    <w:rsid w:val="00261224"/>
    <w:rsid w:val="002704F8"/>
    <w:rsid w:val="00271AE3"/>
    <w:rsid w:val="002727DC"/>
    <w:rsid w:val="0028123F"/>
    <w:rsid w:val="00281689"/>
    <w:rsid w:val="00282D87"/>
    <w:rsid w:val="00286911"/>
    <w:rsid w:val="0029201C"/>
    <w:rsid w:val="002C04F3"/>
    <w:rsid w:val="002C05EA"/>
    <w:rsid w:val="002C2CD7"/>
    <w:rsid w:val="002D0E56"/>
    <w:rsid w:val="002D370D"/>
    <w:rsid w:val="002F0337"/>
    <w:rsid w:val="002F038F"/>
    <w:rsid w:val="00303613"/>
    <w:rsid w:val="0030522C"/>
    <w:rsid w:val="00312172"/>
    <w:rsid w:val="003205BE"/>
    <w:rsid w:val="00326637"/>
    <w:rsid w:val="003326D7"/>
    <w:rsid w:val="00361965"/>
    <w:rsid w:val="00367DD1"/>
    <w:rsid w:val="003777B1"/>
    <w:rsid w:val="003A2DCA"/>
    <w:rsid w:val="003B2D46"/>
    <w:rsid w:val="003B5B25"/>
    <w:rsid w:val="003C732C"/>
    <w:rsid w:val="003C7C04"/>
    <w:rsid w:val="003D088F"/>
    <w:rsid w:val="003D0D30"/>
    <w:rsid w:val="003E6B3D"/>
    <w:rsid w:val="003F0A9D"/>
    <w:rsid w:val="003F0E23"/>
    <w:rsid w:val="003F7BF9"/>
    <w:rsid w:val="003F7F08"/>
    <w:rsid w:val="00403394"/>
    <w:rsid w:val="00407419"/>
    <w:rsid w:val="00417D31"/>
    <w:rsid w:val="00420583"/>
    <w:rsid w:val="004205B5"/>
    <w:rsid w:val="00430348"/>
    <w:rsid w:val="00435826"/>
    <w:rsid w:val="0045433F"/>
    <w:rsid w:val="004626A3"/>
    <w:rsid w:val="00471F93"/>
    <w:rsid w:val="00474A08"/>
    <w:rsid w:val="00490508"/>
    <w:rsid w:val="004917AB"/>
    <w:rsid w:val="00492084"/>
    <w:rsid w:val="004A589F"/>
    <w:rsid w:val="004A750B"/>
    <w:rsid w:val="004B68B1"/>
    <w:rsid w:val="004C1664"/>
    <w:rsid w:val="004E47B5"/>
    <w:rsid w:val="004E5CE0"/>
    <w:rsid w:val="004E79E0"/>
    <w:rsid w:val="004E7BAA"/>
    <w:rsid w:val="004F401A"/>
    <w:rsid w:val="004F7238"/>
    <w:rsid w:val="00501F42"/>
    <w:rsid w:val="005237AF"/>
    <w:rsid w:val="00531BB6"/>
    <w:rsid w:val="00533961"/>
    <w:rsid w:val="0054613A"/>
    <w:rsid w:val="00551418"/>
    <w:rsid w:val="005532E4"/>
    <w:rsid w:val="00560D3D"/>
    <w:rsid w:val="005813EE"/>
    <w:rsid w:val="0058742C"/>
    <w:rsid w:val="00595938"/>
    <w:rsid w:val="005B1461"/>
    <w:rsid w:val="005D1736"/>
    <w:rsid w:val="005F6BFA"/>
    <w:rsid w:val="0060129B"/>
    <w:rsid w:val="00605B46"/>
    <w:rsid w:val="006061BF"/>
    <w:rsid w:val="00610377"/>
    <w:rsid w:val="00621047"/>
    <w:rsid w:val="00623593"/>
    <w:rsid w:val="00636E9E"/>
    <w:rsid w:val="0065375A"/>
    <w:rsid w:val="00655637"/>
    <w:rsid w:val="006619D9"/>
    <w:rsid w:val="00663843"/>
    <w:rsid w:val="00671DD0"/>
    <w:rsid w:val="00673B0D"/>
    <w:rsid w:val="006758EB"/>
    <w:rsid w:val="00684771"/>
    <w:rsid w:val="00691CF5"/>
    <w:rsid w:val="006A1FF8"/>
    <w:rsid w:val="006B1232"/>
    <w:rsid w:val="006B7826"/>
    <w:rsid w:val="006D793E"/>
    <w:rsid w:val="006F1E31"/>
    <w:rsid w:val="006F26A6"/>
    <w:rsid w:val="00706E3C"/>
    <w:rsid w:val="00710E49"/>
    <w:rsid w:val="00712F13"/>
    <w:rsid w:val="007137F0"/>
    <w:rsid w:val="00725C23"/>
    <w:rsid w:val="00733C1F"/>
    <w:rsid w:val="00736939"/>
    <w:rsid w:val="0074223B"/>
    <w:rsid w:val="00752033"/>
    <w:rsid w:val="00755090"/>
    <w:rsid w:val="00761F59"/>
    <w:rsid w:val="00791BA4"/>
    <w:rsid w:val="00797D94"/>
    <w:rsid w:val="007B28C8"/>
    <w:rsid w:val="007B4E6D"/>
    <w:rsid w:val="007E1BEE"/>
    <w:rsid w:val="007F30EE"/>
    <w:rsid w:val="007F344C"/>
    <w:rsid w:val="00810823"/>
    <w:rsid w:val="008137F4"/>
    <w:rsid w:val="00831533"/>
    <w:rsid w:val="00832688"/>
    <w:rsid w:val="0083786C"/>
    <w:rsid w:val="00852361"/>
    <w:rsid w:val="008535EA"/>
    <w:rsid w:val="00860667"/>
    <w:rsid w:val="00865BC2"/>
    <w:rsid w:val="00866ED9"/>
    <w:rsid w:val="00877BA9"/>
    <w:rsid w:val="00894157"/>
    <w:rsid w:val="008A4D7C"/>
    <w:rsid w:val="008A5ED8"/>
    <w:rsid w:val="008A6E87"/>
    <w:rsid w:val="008B1CFC"/>
    <w:rsid w:val="008D7915"/>
    <w:rsid w:val="008E1EC8"/>
    <w:rsid w:val="008F3F0A"/>
    <w:rsid w:val="008F5627"/>
    <w:rsid w:val="008F5C56"/>
    <w:rsid w:val="00903480"/>
    <w:rsid w:val="009126F9"/>
    <w:rsid w:val="00915BCE"/>
    <w:rsid w:val="00917DB1"/>
    <w:rsid w:val="00931205"/>
    <w:rsid w:val="009437E9"/>
    <w:rsid w:val="00944630"/>
    <w:rsid w:val="00954611"/>
    <w:rsid w:val="009703E8"/>
    <w:rsid w:val="009838C1"/>
    <w:rsid w:val="0099576C"/>
    <w:rsid w:val="009A0053"/>
    <w:rsid w:val="009A162F"/>
    <w:rsid w:val="009A1C54"/>
    <w:rsid w:val="009A40E9"/>
    <w:rsid w:val="009B3204"/>
    <w:rsid w:val="009B77DD"/>
    <w:rsid w:val="009C09D6"/>
    <w:rsid w:val="009C3F53"/>
    <w:rsid w:val="009C7394"/>
    <w:rsid w:val="009D444A"/>
    <w:rsid w:val="009E48F5"/>
    <w:rsid w:val="009F16E3"/>
    <w:rsid w:val="00A053EC"/>
    <w:rsid w:val="00A17F90"/>
    <w:rsid w:val="00A25985"/>
    <w:rsid w:val="00A26BAA"/>
    <w:rsid w:val="00A33D85"/>
    <w:rsid w:val="00A35D06"/>
    <w:rsid w:val="00A42050"/>
    <w:rsid w:val="00A542C3"/>
    <w:rsid w:val="00A547D8"/>
    <w:rsid w:val="00A61B7A"/>
    <w:rsid w:val="00A63C3E"/>
    <w:rsid w:val="00A722E3"/>
    <w:rsid w:val="00A74117"/>
    <w:rsid w:val="00A8049A"/>
    <w:rsid w:val="00A82B1D"/>
    <w:rsid w:val="00A85DAE"/>
    <w:rsid w:val="00A92EA8"/>
    <w:rsid w:val="00A970C5"/>
    <w:rsid w:val="00AA5EF6"/>
    <w:rsid w:val="00AC1997"/>
    <w:rsid w:val="00AC2FE4"/>
    <w:rsid w:val="00AD0202"/>
    <w:rsid w:val="00AD1E68"/>
    <w:rsid w:val="00AD3A08"/>
    <w:rsid w:val="00AD4663"/>
    <w:rsid w:val="00AE7AD7"/>
    <w:rsid w:val="00B00A01"/>
    <w:rsid w:val="00B0301A"/>
    <w:rsid w:val="00B0497D"/>
    <w:rsid w:val="00B073E2"/>
    <w:rsid w:val="00B145EA"/>
    <w:rsid w:val="00B23BF1"/>
    <w:rsid w:val="00B27B65"/>
    <w:rsid w:val="00B30030"/>
    <w:rsid w:val="00B3553D"/>
    <w:rsid w:val="00B36983"/>
    <w:rsid w:val="00B40A3A"/>
    <w:rsid w:val="00B45138"/>
    <w:rsid w:val="00B45E00"/>
    <w:rsid w:val="00B5102E"/>
    <w:rsid w:val="00B53F69"/>
    <w:rsid w:val="00B56648"/>
    <w:rsid w:val="00B60425"/>
    <w:rsid w:val="00B6343C"/>
    <w:rsid w:val="00B65753"/>
    <w:rsid w:val="00B661F7"/>
    <w:rsid w:val="00B73024"/>
    <w:rsid w:val="00B803D5"/>
    <w:rsid w:val="00B9211C"/>
    <w:rsid w:val="00B93E3D"/>
    <w:rsid w:val="00B93FD8"/>
    <w:rsid w:val="00BA08B8"/>
    <w:rsid w:val="00BB0754"/>
    <w:rsid w:val="00BB6A39"/>
    <w:rsid w:val="00BC49F4"/>
    <w:rsid w:val="00BD2003"/>
    <w:rsid w:val="00BF25AF"/>
    <w:rsid w:val="00BF420C"/>
    <w:rsid w:val="00BF7D95"/>
    <w:rsid w:val="00C015D3"/>
    <w:rsid w:val="00C13A85"/>
    <w:rsid w:val="00C21468"/>
    <w:rsid w:val="00C23D2F"/>
    <w:rsid w:val="00C24D42"/>
    <w:rsid w:val="00C3037E"/>
    <w:rsid w:val="00C37692"/>
    <w:rsid w:val="00C4251E"/>
    <w:rsid w:val="00C44760"/>
    <w:rsid w:val="00C47899"/>
    <w:rsid w:val="00C50FB8"/>
    <w:rsid w:val="00C64A8A"/>
    <w:rsid w:val="00C66D2F"/>
    <w:rsid w:val="00C67E33"/>
    <w:rsid w:val="00C74CB1"/>
    <w:rsid w:val="00C826F4"/>
    <w:rsid w:val="00C854F1"/>
    <w:rsid w:val="00C87B38"/>
    <w:rsid w:val="00C87F37"/>
    <w:rsid w:val="00C905BF"/>
    <w:rsid w:val="00CA6B81"/>
    <w:rsid w:val="00CA7A27"/>
    <w:rsid w:val="00CC49B2"/>
    <w:rsid w:val="00CD1195"/>
    <w:rsid w:val="00CE65E8"/>
    <w:rsid w:val="00CE6C3D"/>
    <w:rsid w:val="00CE75B0"/>
    <w:rsid w:val="00CF47F1"/>
    <w:rsid w:val="00D056EC"/>
    <w:rsid w:val="00D068E8"/>
    <w:rsid w:val="00D16271"/>
    <w:rsid w:val="00D212C1"/>
    <w:rsid w:val="00D33A49"/>
    <w:rsid w:val="00D34BCD"/>
    <w:rsid w:val="00D359B8"/>
    <w:rsid w:val="00D439E0"/>
    <w:rsid w:val="00D50D75"/>
    <w:rsid w:val="00D57E43"/>
    <w:rsid w:val="00D65B88"/>
    <w:rsid w:val="00D70CE6"/>
    <w:rsid w:val="00D7265D"/>
    <w:rsid w:val="00D734F5"/>
    <w:rsid w:val="00D73F59"/>
    <w:rsid w:val="00D75503"/>
    <w:rsid w:val="00D76859"/>
    <w:rsid w:val="00D76AC1"/>
    <w:rsid w:val="00D8258D"/>
    <w:rsid w:val="00D84BBC"/>
    <w:rsid w:val="00DA06EB"/>
    <w:rsid w:val="00DA2FE6"/>
    <w:rsid w:val="00DA5118"/>
    <w:rsid w:val="00DB6BCD"/>
    <w:rsid w:val="00DC5F57"/>
    <w:rsid w:val="00DD0320"/>
    <w:rsid w:val="00DD0BC3"/>
    <w:rsid w:val="00DD5FCB"/>
    <w:rsid w:val="00DF1A51"/>
    <w:rsid w:val="00DF44C8"/>
    <w:rsid w:val="00E01C34"/>
    <w:rsid w:val="00E04E5D"/>
    <w:rsid w:val="00E05326"/>
    <w:rsid w:val="00E16CD9"/>
    <w:rsid w:val="00E22D1B"/>
    <w:rsid w:val="00E25444"/>
    <w:rsid w:val="00E338CA"/>
    <w:rsid w:val="00E409D8"/>
    <w:rsid w:val="00E4294C"/>
    <w:rsid w:val="00E5196E"/>
    <w:rsid w:val="00E54E01"/>
    <w:rsid w:val="00E6691D"/>
    <w:rsid w:val="00E74C59"/>
    <w:rsid w:val="00E773A3"/>
    <w:rsid w:val="00E815BC"/>
    <w:rsid w:val="00E84F9E"/>
    <w:rsid w:val="00E87F47"/>
    <w:rsid w:val="00E90880"/>
    <w:rsid w:val="00E9174E"/>
    <w:rsid w:val="00EB1CD3"/>
    <w:rsid w:val="00EB1DD7"/>
    <w:rsid w:val="00EC18AC"/>
    <w:rsid w:val="00EE5B29"/>
    <w:rsid w:val="00EE654C"/>
    <w:rsid w:val="00EF3220"/>
    <w:rsid w:val="00EF3FA6"/>
    <w:rsid w:val="00EF4B4D"/>
    <w:rsid w:val="00F076B2"/>
    <w:rsid w:val="00F10B44"/>
    <w:rsid w:val="00F1640E"/>
    <w:rsid w:val="00F169E6"/>
    <w:rsid w:val="00F17F12"/>
    <w:rsid w:val="00F212EC"/>
    <w:rsid w:val="00F25A5D"/>
    <w:rsid w:val="00F33CB0"/>
    <w:rsid w:val="00F34398"/>
    <w:rsid w:val="00F37592"/>
    <w:rsid w:val="00F410A9"/>
    <w:rsid w:val="00F4616C"/>
    <w:rsid w:val="00F540CE"/>
    <w:rsid w:val="00F56BBD"/>
    <w:rsid w:val="00F700BF"/>
    <w:rsid w:val="00F70C56"/>
    <w:rsid w:val="00F75DA5"/>
    <w:rsid w:val="00F83794"/>
    <w:rsid w:val="00F85794"/>
    <w:rsid w:val="00F90328"/>
    <w:rsid w:val="00F923E0"/>
    <w:rsid w:val="00F960AB"/>
    <w:rsid w:val="00FB4937"/>
    <w:rsid w:val="00FC473E"/>
    <w:rsid w:val="00FD555D"/>
    <w:rsid w:val="00FE32C7"/>
    <w:rsid w:val="00FE35B7"/>
    <w:rsid w:val="00FF0735"/>
    <w:rsid w:val="00FF0A06"/>
    <w:rsid w:val="00FF0B4E"/>
    <w:rsid w:val="00FF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51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12pt127cm27pt">
    <w:name w:val="스타일 Times New Roman 12 pt 왼쪽:  1.27 cm 줄 간격: 고정 27 pt"/>
    <w:basedOn w:val="a"/>
    <w:rsid w:val="00B3553D"/>
    <w:pPr>
      <w:spacing w:line="540" w:lineRule="exact"/>
      <w:ind w:left="720"/>
    </w:pPr>
    <w:rPr>
      <w:rFonts w:ascii="Times New Roman" w:cs="바탕"/>
      <w:sz w:val="24"/>
      <w:szCs w:val="20"/>
    </w:rPr>
  </w:style>
  <w:style w:type="paragraph" w:customStyle="1" w:styleId="TimesNewRoman12pt16cm28pt">
    <w:name w:val="스타일 Times New Roman 12 pt 왼쪽:  1.6 cm 줄 간격: 고정 28 pt"/>
    <w:basedOn w:val="a"/>
    <w:rsid w:val="00E01C34"/>
    <w:pPr>
      <w:spacing w:line="560" w:lineRule="exact"/>
      <w:ind w:left="907"/>
    </w:pPr>
    <w:rPr>
      <w:rFonts w:ascii="Times New Roman" w:cs="바탕"/>
      <w:sz w:val="24"/>
      <w:szCs w:val="20"/>
    </w:rPr>
  </w:style>
  <w:style w:type="paragraph" w:customStyle="1" w:styleId="127pt1">
    <w:name w:val="스타일 ㄴ1 + 줄 간격: 고정 27 pt1"/>
    <w:basedOn w:val="a"/>
    <w:rsid w:val="00BF420C"/>
    <w:pPr>
      <w:numPr>
        <w:numId w:val="1"/>
      </w:numPr>
      <w:autoSpaceDE/>
      <w:snapToGrid w:val="0"/>
      <w:spacing w:line="540" w:lineRule="exact"/>
      <w:outlineLvl w:val="0"/>
    </w:pPr>
    <w:rPr>
      <w:rFonts w:ascii="Times New Roman" w:cs="바탕"/>
      <w:bCs/>
      <w:sz w:val="24"/>
      <w:szCs w:val="20"/>
    </w:rPr>
  </w:style>
  <w:style w:type="paragraph" w:customStyle="1" w:styleId="16cm28pt">
    <w:name w:val="스타일 국문유형 + (한글) 바탕 왼쪽:  1.6 cm 줄 간격: 고정 28 pt"/>
    <w:basedOn w:val="a"/>
    <w:rsid w:val="00474A08"/>
    <w:pPr>
      <w:autoSpaceDE/>
      <w:snapToGrid w:val="0"/>
      <w:spacing w:line="560" w:lineRule="exact"/>
      <w:ind w:left="907"/>
    </w:pPr>
    <w:rPr>
      <w:rFonts w:ascii="Times New Roman" w:cs="바탕"/>
      <w:spacing w:val="3"/>
      <w:sz w:val="24"/>
      <w:szCs w:val="20"/>
    </w:rPr>
  </w:style>
  <w:style w:type="paragraph" w:customStyle="1" w:styleId="10cm0cm27pt">
    <w:name w:val="스타일 스타일1 + 굵게 없음 왼쪽:  0 cm 첫 줄:  0 cm 줄 간격: 고정 27 pt"/>
    <w:basedOn w:val="a"/>
    <w:rsid w:val="00865BC2"/>
    <w:pPr>
      <w:autoSpaceDE/>
      <w:snapToGrid w:val="0"/>
      <w:spacing w:line="540" w:lineRule="exact"/>
    </w:pPr>
    <w:rPr>
      <w:rFonts w:ascii="Times New Roman" w:eastAsia="바탕체" w:cs="바탕"/>
      <w:spacing w:val="3"/>
      <w:sz w:val="24"/>
      <w:szCs w:val="20"/>
    </w:rPr>
  </w:style>
  <w:style w:type="paragraph" w:customStyle="1" w:styleId="08cm24pt">
    <w:name w:val="스타일 머리글 + 왼쪽:  0.8 cm 줄 간격: 고정 24 pt"/>
    <w:basedOn w:val="a3"/>
    <w:rsid w:val="00BA08B8"/>
    <w:pPr>
      <w:autoSpaceDE/>
      <w:spacing w:line="480" w:lineRule="exact"/>
      <w:ind w:left="454"/>
    </w:pPr>
    <w:rPr>
      <w:rFonts w:ascii="Times New Roman" w:eastAsia="바탕체" w:cs="바탕"/>
      <w:sz w:val="24"/>
      <w:szCs w:val="20"/>
    </w:rPr>
  </w:style>
  <w:style w:type="paragraph" w:styleId="a3">
    <w:name w:val="header"/>
    <w:basedOn w:val="a"/>
    <w:rsid w:val="00BA08B8"/>
    <w:pPr>
      <w:tabs>
        <w:tab w:val="center" w:pos="4252"/>
        <w:tab w:val="right" w:pos="8504"/>
      </w:tabs>
      <w:snapToGrid w:val="0"/>
    </w:pPr>
  </w:style>
  <w:style w:type="table" w:styleId="a4">
    <w:name w:val="Table Grid"/>
    <w:basedOn w:val="a1"/>
    <w:rsid w:val="00C4251E"/>
    <w:rPr>
      <w:rFonts w:ascii="맑은 고딕" w:eastAsia="맑은 고딕" w:hAnsi="맑은 고딕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목록 단락1"/>
    <w:basedOn w:val="a"/>
    <w:rsid w:val="00C4251E"/>
    <w:pPr>
      <w:ind w:leftChars="400" w:left="800"/>
    </w:pPr>
  </w:style>
  <w:style w:type="paragraph" w:styleId="a5">
    <w:name w:val="Balloon Text"/>
    <w:basedOn w:val="a"/>
    <w:link w:val="Char"/>
    <w:semiHidden/>
    <w:rsid w:val="00B00A01"/>
    <w:rPr>
      <w:rFonts w:ascii="Arial" w:eastAsia="돋움" w:hAnsi="Arial"/>
      <w:sz w:val="18"/>
      <w:szCs w:val="18"/>
    </w:rPr>
  </w:style>
  <w:style w:type="paragraph" w:customStyle="1" w:styleId="a6">
    <w:name w:val="바탕글"/>
    <w:basedOn w:val="a"/>
    <w:rsid w:val="00492084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">
    <w:name w:val="풍선 도움말 텍스트 Char"/>
    <w:basedOn w:val="a0"/>
    <w:link w:val="a5"/>
    <w:semiHidden/>
    <w:locked/>
    <w:rsid w:val="008B1CFC"/>
    <w:rPr>
      <w:rFonts w:ascii="Arial" w:eastAsia="돋움" w:hAnsi="Arial"/>
      <w:kern w:val="2"/>
      <w:sz w:val="18"/>
      <w:szCs w:val="18"/>
      <w:lang w:val="en-US" w:eastAsia="ko-KR" w:bidi="ar-SA"/>
    </w:rPr>
  </w:style>
  <w:style w:type="paragraph" w:customStyle="1" w:styleId="a7">
    <w:name w:val="a"/>
    <w:basedOn w:val="a"/>
    <w:rsid w:val="00F10B44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8">
    <w:name w:val="footnote text"/>
    <w:basedOn w:val="a"/>
    <w:semiHidden/>
    <w:rsid w:val="005D1736"/>
    <w:pPr>
      <w:snapToGrid w:val="0"/>
      <w:jc w:val="left"/>
    </w:pPr>
  </w:style>
  <w:style w:type="character" w:styleId="a9">
    <w:name w:val="footnote reference"/>
    <w:basedOn w:val="a0"/>
    <w:semiHidden/>
    <w:rsid w:val="005D1736"/>
    <w:rPr>
      <w:vertAlign w:val="superscript"/>
    </w:rPr>
  </w:style>
  <w:style w:type="paragraph" w:styleId="aa">
    <w:name w:val="footer"/>
    <w:basedOn w:val="a"/>
    <w:rsid w:val="00367DD1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44239"/>
  </w:style>
  <w:style w:type="character" w:styleId="ac">
    <w:name w:val="annotation reference"/>
    <w:basedOn w:val="a0"/>
    <w:rsid w:val="00120BA1"/>
    <w:rPr>
      <w:sz w:val="18"/>
      <w:szCs w:val="18"/>
    </w:rPr>
  </w:style>
  <w:style w:type="paragraph" w:styleId="ad">
    <w:name w:val="annotation text"/>
    <w:basedOn w:val="a"/>
    <w:link w:val="Char0"/>
    <w:rsid w:val="00120BA1"/>
    <w:pPr>
      <w:jc w:val="left"/>
    </w:pPr>
  </w:style>
  <w:style w:type="character" w:customStyle="1" w:styleId="Char0">
    <w:name w:val="메모 텍스트 Char"/>
    <w:basedOn w:val="a0"/>
    <w:link w:val="ad"/>
    <w:rsid w:val="00120BA1"/>
    <w:rPr>
      <w:rFonts w:ascii="맑은 고딕" w:eastAsia="맑은 고딕" w:hAnsi="맑은 고딕"/>
      <w:kern w:val="2"/>
      <w:szCs w:val="22"/>
    </w:rPr>
  </w:style>
  <w:style w:type="paragraph" w:styleId="ae">
    <w:name w:val="annotation subject"/>
    <w:basedOn w:val="ad"/>
    <w:next w:val="ad"/>
    <w:link w:val="Char1"/>
    <w:rsid w:val="00120BA1"/>
    <w:rPr>
      <w:b/>
      <w:bCs/>
    </w:rPr>
  </w:style>
  <w:style w:type="character" w:customStyle="1" w:styleId="Char1">
    <w:name w:val="메모 주제 Char"/>
    <w:basedOn w:val="Char0"/>
    <w:link w:val="ae"/>
    <w:rsid w:val="00120BA1"/>
    <w:rPr>
      <w:b/>
      <w:bCs/>
    </w:rPr>
  </w:style>
  <w:style w:type="paragraph" w:styleId="af">
    <w:name w:val="Revision"/>
    <w:hidden/>
    <w:uiPriority w:val="99"/>
    <w:semiHidden/>
    <w:rsid w:val="00797D94"/>
    <w:rPr>
      <w:rFonts w:ascii="맑은 고딕" w:eastAsia="맑은 고딕" w:hAnsi="맑은 고딕"/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개인(신용)정보 수집•이용•제공 동의서 (직원용)</vt:lpstr>
    </vt:vector>
  </TitlesOfParts>
  <Company>Kim &amp; Chang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개인(신용)정보 수집•이용•제공 동의서 (직원용)</dc:title>
  <dc:subject/>
  <dc:creator>youngjoon.kim</dc:creator>
  <cp:keywords/>
  <dc:description/>
  <cp:lastModifiedBy>yoonk04</cp:lastModifiedBy>
  <cp:revision>4</cp:revision>
  <dcterms:created xsi:type="dcterms:W3CDTF">2012-04-25T06:46:00Z</dcterms:created>
  <dcterms:modified xsi:type="dcterms:W3CDTF">2012-06-01T01:03:00Z</dcterms:modified>
</cp:coreProperties>
</file>